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D37" w:rsidRPr="004113D9" w:rsidRDefault="00835D37">
      <w:pPr>
        <w:pStyle w:val="Nzev"/>
        <w:rPr>
          <w:rFonts w:ascii="Arial" w:hAnsi="Arial"/>
          <w:sz w:val="18"/>
        </w:rPr>
      </w:pPr>
      <w:r w:rsidRPr="004113D9">
        <w:rPr>
          <w:rFonts w:ascii="Arial" w:hAnsi="Arial"/>
          <w:sz w:val="18"/>
        </w:rPr>
        <w:t>TECHNICKÁ ZPRÁVA</w:t>
      </w:r>
      <w:r w:rsidR="00F77C33" w:rsidRPr="004113D9">
        <w:rPr>
          <w:rFonts w:ascii="Arial" w:hAnsi="Arial"/>
          <w:sz w:val="18"/>
        </w:rPr>
        <w:t xml:space="preserve"> - VZDUCHOTECHNIKA</w:t>
      </w:r>
      <w:r w:rsidR="006C3D09">
        <w:rPr>
          <w:rFonts w:ascii="Arial" w:hAnsi="Arial"/>
          <w:sz w:val="18"/>
        </w:rPr>
        <w:t xml:space="preserve"> </w:t>
      </w:r>
      <w:r w:rsidR="008423D0">
        <w:rPr>
          <w:rFonts w:ascii="Arial" w:hAnsi="Arial"/>
          <w:sz w:val="18"/>
        </w:rPr>
        <w:t>-</w:t>
      </w:r>
      <w:r w:rsidR="006C3D09">
        <w:rPr>
          <w:rFonts w:ascii="Arial" w:hAnsi="Arial"/>
          <w:sz w:val="18"/>
        </w:rPr>
        <w:t xml:space="preserve"> revize </w:t>
      </w:r>
      <w:r w:rsidR="001E6357">
        <w:rPr>
          <w:rFonts w:ascii="Arial" w:hAnsi="Arial"/>
          <w:sz w:val="18"/>
        </w:rPr>
        <w:t>19052014</w:t>
      </w:r>
    </w:p>
    <w:p w:rsidR="00835D37" w:rsidRPr="004113D9" w:rsidRDefault="00835D37">
      <w:pPr>
        <w:rPr>
          <w:rFonts w:ascii="Arial" w:hAnsi="Arial"/>
          <w:b/>
          <w:sz w:val="18"/>
          <w:u w:val="single"/>
        </w:rPr>
      </w:pPr>
    </w:p>
    <w:p w:rsidR="006A5F4A" w:rsidRDefault="006A5F4A">
      <w:pPr>
        <w:rPr>
          <w:rFonts w:ascii="Arial" w:hAnsi="Arial"/>
          <w:b/>
          <w:sz w:val="18"/>
          <w:u w:val="single"/>
        </w:rPr>
      </w:pPr>
      <w:r>
        <w:rPr>
          <w:rFonts w:ascii="Arial" w:hAnsi="Arial"/>
          <w:b/>
          <w:sz w:val="18"/>
          <w:u w:val="single"/>
        </w:rPr>
        <w:t>OBSAH:</w:t>
      </w:r>
    </w:p>
    <w:p w:rsidR="006A5F4A" w:rsidRDefault="006A5F4A">
      <w:pPr>
        <w:rPr>
          <w:rFonts w:ascii="Arial" w:hAnsi="Arial"/>
          <w:b/>
          <w:sz w:val="18"/>
          <w:u w:val="single"/>
        </w:rPr>
      </w:pPr>
    </w:p>
    <w:p w:rsidR="006A5F4A" w:rsidRPr="006A5F4A" w:rsidRDefault="006A5F4A" w:rsidP="003265FD">
      <w:pPr>
        <w:rPr>
          <w:rFonts w:ascii="Arial" w:hAnsi="Arial"/>
          <w:sz w:val="18"/>
        </w:rPr>
      </w:pPr>
      <w:r w:rsidRPr="006A5F4A">
        <w:rPr>
          <w:rFonts w:ascii="Arial" w:hAnsi="Arial"/>
          <w:sz w:val="18"/>
        </w:rPr>
        <w:t xml:space="preserve">1. </w:t>
      </w:r>
      <w:r w:rsidR="003265FD">
        <w:rPr>
          <w:rFonts w:ascii="Arial" w:hAnsi="Arial"/>
          <w:sz w:val="18"/>
        </w:rPr>
        <w:tab/>
      </w:r>
      <w:r w:rsidRPr="006A5F4A">
        <w:rPr>
          <w:rFonts w:ascii="Arial" w:hAnsi="Arial"/>
          <w:sz w:val="18"/>
        </w:rPr>
        <w:t>ÚVOD</w:t>
      </w:r>
      <w:r w:rsidR="00AC708E">
        <w:rPr>
          <w:rFonts w:ascii="Arial" w:hAnsi="Arial"/>
          <w:sz w:val="18"/>
        </w:rPr>
        <w:tab/>
      </w:r>
      <w:r w:rsidR="00AC708E">
        <w:rPr>
          <w:rFonts w:ascii="Arial" w:hAnsi="Arial"/>
          <w:sz w:val="18"/>
        </w:rPr>
        <w:tab/>
      </w:r>
      <w:r w:rsidR="00AC708E">
        <w:rPr>
          <w:rFonts w:ascii="Arial" w:hAnsi="Arial"/>
          <w:sz w:val="18"/>
        </w:rPr>
        <w:tab/>
      </w:r>
      <w:r w:rsidR="00AC708E">
        <w:rPr>
          <w:rFonts w:ascii="Arial" w:hAnsi="Arial"/>
          <w:sz w:val="18"/>
        </w:rPr>
        <w:tab/>
      </w:r>
      <w:r w:rsidR="00AC708E">
        <w:rPr>
          <w:rFonts w:ascii="Arial" w:hAnsi="Arial"/>
          <w:sz w:val="18"/>
        </w:rPr>
        <w:tab/>
      </w:r>
      <w:r w:rsidR="00AC708E">
        <w:rPr>
          <w:rFonts w:ascii="Arial" w:hAnsi="Arial"/>
          <w:sz w:val="18"/>
        </w:rPr>
        <w:tab/>
      </w:r>
      <w:r w:rsidR="00AC708E">
        <w:rPr>
          <w:rFonts w:ascii="Arial" w:hAnsi="Arial"/>
          <w:sz w:val="18"/>
        </w:rPr>
        <w:tab/>
      </w:r>
      <w:r w:rsidR="00AC708E">
        <w:rPr>
          <w:rFonts w:ascii="Arial" w:hAnsi="Arial"/>
          <w:sz w:val="18"/>
        </w:rPr>
        <w:tab/>
      </w:r>
      <w:r w:rsidR="00AC708E">
        <w:rPr>
          <w:rFonts w:ascii="Arial" w:hAnsi="Arial"/>
          <w:sz w:val="18"/>
        </w:rPr>
        <w:tab/>
      </w:r>
      <w:r w:rsidR="00AC708E">
        <w:rPr>
          <w:rFonts w:ascii="Arial" w:hAnsi="Arial"/>
          <w:sz w:val="18"/>
        </w:rPr>
        <w:tab/>
      </w:r>
      <w:r w:rsidR="00AC708E">
        <w:rPr>
          <w:rFonts w:ascii="Arial" w:hAnsi="Arial"/>
          <w:sz w:val="18"/>
        </w:rPr>
        <w:tab/>
      </w:r>
      <w:r w:rsidR="00AC708E">
        <w:rPr>
          <w:rFonts w:ascii="Arial" w:hAnsi="Arial"/>
          <w:sz w:val="18"/>
        </w:rPr>
        <w:tab/>
      </w:r>
    </w:p>
    <w:p w:rsidR="003265FD" w:rsidRPr="003265FD" w:rsidRDefault="003265FD" w:rsidP="003265FD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 w:rsidRPr="003265FD">
        <w:rPr>
          <w:rFonts w:ascii="Arial" w:hAnsi="Arial"/>
          <w:sz w:val="18"/>
        </w:rPr>
        <w:t>1.1</w:t>
      </w:r>
      <w:r w:rsidRPr="003265FD">
        <w:rPr>
          <w:rFonts w:ascii="Arial" w:hAnsi="Arial"/>
          <w:sz w:val="18"/>
        </w:rPr>
        <w:tab/>
        <w:t>VŠEOBECNÉ ÚDAJE</w:t>
      </w:r>
    </w:p>
    <w:p w:rsidR="003265FD" w:rsidRPr="003265FD" w:rsidRDefault="003265FD" w:rsidP="003265FD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 w:rsidRPr="003265FD">
        <w:rPr>
          <w:rFonts w:ascii="Arial" w:hAnsi="Arial"/>
          <w:sz w:val="18"/>
        </w:rPr>
        <w:t>1.2</w:t>
      </w:r>
      <w:r w:rsidRPr="003265FD">
        <w:rPr>
          <w:rFonts w:ascii="Arial" w:hAnsi="Arial"/>
          <w:sz w:val="18"/>
        </w:rPr>
        <w:tab/>
        <w:t>OBSAH PROJEKTU A PODKLADY PRO VYPRACOVÁNÍ</w:t>
      </w:r>
    </w:p>
    <w:p w:rsidR="003265FD" w:rsidRPr="003265FD" w:rsidRDefault="003265FD" w:rsidP="003265FD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 w:rsidRPr="003265FD">
        <w:rPr>
          <w:rFonts w:ascii="Arial" w:hAnsi="Arial"/>
          <w:sz w:val="18"/>
        </w:rPr>
        <w:t>1.3</w:t>
      </w:r>
      <w:r w:rsidRPr="003265FD">
        <w:rPr>
          <w:rFonts w:ascii="Arial" w:hAnsi="Arial"/>
          <w:sz w:val="18"/>
        </w:rPr>
        <w:tab/>
        <w:t>POUŽITÉ PŘEDPISY A OBECNĚ TECHNICKÉ NORMY</w:t>
      </w:r>
    </w:p>
    <w:p w:rsidR="003265FD" w:rsidRPr="003265FD" w:rsidRDefault="003265FD" w:rsidP="003265FD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 w:rsidRPr="003265FD">
        <w:rPr>
          <w:rFonts w:ascii="Arial" w:hAnsi="Arial"/>
          <w:sz w:val="18"/>
        </w:rPr>
        <w:t>1.4</w:t>
      </w:r>
      <w:r w:rsidRPr="003265FD">
        <w:rPr>
          <w:rFonts w:ascii="Arial" w:hAnsi="Arial"/>
          <w:sz w:val="18"/>
        </w:rPr>
        <w:tab/>
        <w:t>PARAMETRY VENKOVNÍHO OVZDUŠÍ</w:t>
      </w:r>
    </w:p>
    <w:p w:rsidR="003265FD" w:rsidRPr="003265FD" w:rsidRDefault="003265FD" w:rsidP="003265FD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 w:rsidRPr="003265FD">
        <w:rPr>
          <w:rFonts w:ascii="Arial" w:hAnsi="Arial"/>
          <w:sz w:val="18"/>
        </w:rPr>
        <w:t>1.5</w:t>
      </w:r>
      <w:r w:rsidRPr="003265FD">
        <w:rPr>
          <w:rFonts w:ascii="Arial" w:hAnsi="Arial"/>
          <w:sz w:val="18"/>
        </w:rPr>
        <w:tab/>
        <w:t>PARAMETRY ENERGIÍ, JEJICH POUŽITÍ</w:t>
      </w:r>
    </w:p>
    <w:p w:rsidR="003265FD" w:rsidRDefault="003265FD" w:rsidP="003265FD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 w:rsidRPr="003265FD">
        <w:rPr>
          <w:rFonts w:ascii="Arial" w:hAnsi="Arial"/>
          <w:sz w:val="18"/>
        </w:rPr>
        <w:t>1.6</w:t>
      </w:r>
      <w:r w:rsidRPr="003265FD">
        <w:rPr>
          <w:rFonts w:ascii="Arial" w:hAnsi="Arial"/>
          <w:sz w:val="18"/>
        </w:rPr>
        <w:tab/>
      </w:r>
      <w:r w:rsidR="00333364">
        <w:rPr>
          <w:rFonts w:ascii="Arial" w:hAnsi="Arial"/>
          <w:sz w:val="18"/>
        </w:rPr>
        <w:t xml:space="preserve">VNITŘNÍ MIKROKLIMATICKÉ PODMÍNKY A </w:t>
      </w:r>
      <w:r w:rsidRPr="003265FD">
        <w:rPr>
          <w:rFonts w:ascii="Arial" w:hAnsi="Arial"/>
          <w:sz w:val="18"/>
        </w:rPr>
        <w:t>TECHNOLOGICKÉ ZADÁNÍ</w:t>
      </w:r>
    </w:p>
    <w:p w:rsidR="00333364" w:rsidRPr="003265FD" w:rsidRDefault="00333364" w:rsidP="003265FD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  <w:t>1.7</w:t>
      </w:r>
      <w:r>
        <w:rPr>
          <w:rFonts w:ascii="Arial" w:hAnsi="Arial"/>
          <w:sz w:val="18"/>
        </w:rPr>
        <w:tab/>
        <w:t xml:space="preserve">PARAMETRY KONSTRUKCÍ A </w:t>
      </w:r>
      <w:r w:rsidR="007C6314">
        <w:rPr>
          <w:rFonts w:ascii="Arial" w:hAnsi="Arial"/>
          <w:sz w:val="18"/>
        </w:rPr>
        <w:t>TEPELNÁ BILANCE</w:t>
      </w:r>
      <w:r>
        <w:rPr>
          <w:rFonts w:ascii="Arial" w:hAnsi="Arial"/>
          <w:sz w:val="18"/>
        </w:rPr>
        <w:t xml:space="preserve"> SKLENÍKU</w:t>
      </w:r>
    </w:p>
    <w:p w:rsidR="003265FD" w:rsidRPr="003265FD" w:rsidRDefault="003265FD" w:rsidP="003265FD">
      <w:pPr>
        <w:rPr>
          <w:rFonts w:ascii="Arial" w:hAnsi="Arial"/>
          <w:sz w:val="18"/>
        </w:rPr>
      </w:pPr>
      <w:r w:rsidRPr="003265FD">
        <w:rPr>
          <w:rFonts w:ascii="Arial" w:hAnsi="Arial"/>
          <w:sz w:val="18"/>
        </w:rPr>
        <w:t>2.</w:t>
      </w:r>
      <w:r w:rsidRPr="003265FD">
        <w:rPr>
          <w:rFonts w:ascii="Arial" w:hAnsi="Arial"/>
          <w:sz w:val="18"/>
        </w:rPr>
        <w:tab/>
        <w:t>POPIS JEDNOTLIVÝCH ZAŘÍZENÍ</w:t>
      </w:r>
    </w:p>
    <w:p w:rsidR="00333364" w:rsidRPr="00333364" w:rsidRDefault="003265FD" w:rsidP="00333364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 w:rsidRPr="003265FD">
        <w:rPr>
          <w:rFonts w:ascii="Arial" w:hAnsi="Arial"/>
          <w:sz w:val="18"/>
        </w:rPr>
        <w:t>2.1</w:t>
      </w:r>
      <w:r w:rsidRPr="003265FD">
        <w:rPr>
          <w:rFonts w:ascii="Arial" w:hAnsi="Arial"/>
          <w:sz w:val="18"/>
        </w:rPr>
        <w:tab/>
      </w:r>
      <w:r w:rsidR="00333364">
        <w:rPr>
          <w:rFonts w:ascii="Arial" w:hAnsi="Arial"/>
          <w:sz w:val="18"/>
        </w:rPr>
        <w:t xml:space="preserve">Zařízení </w:t>
      </w:r>
      <w:proofErr w:type="gramStart"/>
      <w:r w:rsidR="00333364">
        <w:rPr>
          <w:rFonts w:ascii="Arial" w:hAnsi="Arial"/>
          <w:sz w:val="18"/>
        </w:rPr>
        <w:t xml:space="preserve">č.1 </w:t>
      </w:r>
      <w:r w:rsidR="00333364" w:rsidRPr="00333364">
        <w:rPr>
          <w:rFonts w:ascii="Arial" w:hAnsi="Arial"/>
          <w:sz w:val="18"/>
        </w:rPr>
        <w:t>Skleník</w:t>
      </w:r>
      <w:proofErr w:type="gramEnd"/>
      <w:r w:rsidR="00333364" w:rsidRPr="00333364">
        <w:rPr>
          <w:rFonts w:ascii="Arial" w:hAnsi="Arial"/>
          <w:sz w:val="18"/>
        </w:rPr>
        <w:t xml:space="preserve"> - přívod a odvod vzduchu, teplovzdušné vytápění, kondenzační odvlhčování</w:t>
      </w:r>
    </w:p>
    <w:p w:rsidR="003265FD" w:rsidRPr="003265FD" w:rsidRDefault="003265FD" w:rsidP="003265FD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 w:rsidRPr="003265FD">
        <w:rPr>
          <w:rFonts w:ascii="Arial" w:hAnsi="Arial"/>
          <w:sz w:val="18"/>
        </w:rPr>
        <w:t>2.2</w:t>
      </w:r>
      <w:r w:rsidRPr="003265FD">
        <w:rPr>
          <w:rFonts w:ascii="Arial" w:hAnsi="Arial"/>
          <w:sz w:val="18"/>
        </w:rPr>
        <w:tab/>
        <w:t xml:space="preserve">Zařízení </w:t>
      </w:r>
      <w:proofErr w:type="gramStart"/>
      <w:r w:rsidRPr="003265FD">
        <w:rPr>
          <w:rFonts w:ascii="Arial" w:hAnsi="Arial"/>
          <w:sz w:val="18"/>
        </w:rPr>
        <w:t xml:space="preserve">č.2 </w:t>
      </w:r>
      <w:r w:rsidR="00333364" w:rsidRPr="00333364">
        <w:rPr>
          <w:rFonts w:ascii="Arial" w:hAnsi="Arial"/>
          <w:sz w:val="18"/>
        </w:rPr>
        <w:t>Zdroj</w:t>
      </w:r>
      <w:proofErr w:type="gramEnd"/>
      <w:r w:rsidR="00333364" w:rsidRPr="00333364">
        <w:rPr>
          <w:rFonts w:ascii="Arial" w:hAnsi="Arial"/>
          <w:sz w:val="18"/>
        </w:rPr>
        <w:t xml:space="preserve"> chladu pro vodou chlazené  kondenzátory</w:t>
      </w:r>
    </w:p>
    <w:p w:rsidR="00333364" w:rsidRPr="00333364" w:rsidRDefault="003265FD" w:rsidP="00333364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 w:rsidRPr="003265FD">
        <w:rPr>
          <w:rFonts w:ascii="Arial" w:hAnsi="Arial"/>
          <w:sz w:val="18"/>
        </w:rPr>
        <w:t>2.3</w:t>
      </w:r>
      <w:r w:rsidRPr="003265FD">
        <w:rPr>
          <w:rFonts w:ascii="Arial" w:hAnsi="Arial"/>
          <w:sz w:val="18"/>
        </w:rPr>
        <w:tab/>
        <w:t xml:space="preserve">Zařízení </w:t>
      </w:r>
      <w:proofErr w:type="gramStart"/>
      <w:r w:rsidRPr="003265FD">
        <w:rPr>
          <w:rFonts w:ascii="Arial" w:hAnsi="Arial"/>
          <w:sz w:val="18"/>
        </w:rPr>
        <w:t xml:space="preserve">č.3 </w:t>
      </w:r>
      <w:r w:rsidR="00333364" w:rsidRPr="00333364">
        <w:rPr>
          <w:rFonts w:ascii="Arial" w:hAnsi="Arial"/>
          <w:sz w:val="18"/>
        </w:rPr>
        <w:t>Skleník</w:t>
      </w:r>
      <w:proofErr w:type="gramEnd"/>
      <w:r w:rsidR="00333364">
        <w:rPr>
          <w:rFonts w:ascii="Arial" w:hAnsi="Arial"/>
          <w:sz w:val="18"/>
        </w:rPr>
        <w:t xml:space="preserve"> - a</w:t>
      </w:r>
      <w:r w:rsidR="00333364" w:rsidRPr="00333364">
        <w:rPr>
          <w:rFonts w:ascii="Arial" w:hAnsi="Arial"/>
          <w:sz w:val="18"/>
        </w:rPr>
        <w:t xml:space="preserve">diabatické </w:t>
      </w:r>
      <w:proofErr w:type="spellStart"/>
      <w:r w:rsidR="00333364" w:rsidRPr="00333364">
        <w:rPr>
          <w:rFonts w:ascii="Arial" w:hAnsi="Arial"/>
          <w:sz w:val="18"/>
        </w:rPr>
        <w:t>chlazení-vlhčení</w:t>
      </w:r>
      <w:proofErr w:type="spellEnd"/>
    </w:p>
    <w:p w:rsidR="003265FD" w:rsidRPr="003265FD" w:rsidRDefault="003265FD" w:rsidP="003265FD">
      <w:pPr>
        <w:rPr>
          <w:rFonts w:ascii="Arial" w:hAnsi="Arial"/>
          <w:sz w:val="18"/>
        </w:rPr>
      </w:pPr>
      <w:r w:rsidRPr="003265FD">
        <w:rPr>
          <w:rFonts w:ascii="Arial" w:hAnsi="Arial"/>
          <w:sz w:val="18"/>
        </w:rPr>
        <w:t>3.</w:t>
      </w:r>
      <w:r w:rsidRPr="003265FD">
        <w:rPr>
          <w:rFonts w:ascii="Arial" w:hAnsi="Arial"/>
          <w:sz w:val="18"/>
        </w:rPr>
        <w:tab/>
        <w:t>VÝKONOVÉ PARAMETRY A NÁROKY NA ENERGIE</w:t>
      </w:r>
    </w:p>
    <w:p w:rsidR="003265FD" w:rsidRPr="003265FD" w:rsidRDefault="003265FD" w:rsidP="003265FD">
      <w:pPr>
        <w:rPr>
          <w:rFonts w:ascii="Arial" w:hAnsi="Arial"/>
          <w:sz w:val="18"/>
        </w:rPr>
      </w:pPr>
      <w:r w:rsidRPr="003265FD">
        <w:rPr>
          <w:rFonts w:ascii="Arial" w:hAnsi="Arial"/>
          <w:sz w:val="18"/>
        </w:rPr>
        <w:t>4.</w:t>
      </w:r>
      <w:r w:rsidRPr="003265FD">
        <w:rPr>
          <w:rFonts w:ascii="Arial" w:hAnsi="Arial"/>
          <w:sz w:val="18"/>
        </w:rPr>
        <w:tab/>
        <w:t>EKOLOGIE</w:t>
      </w:r>
    </w:p>
    <w:p w:rsidR="003265FD" w:rsidRPr="003265FD" w:rsidRDefault="003265FD" w:rsidP="003265FD">
      <w:pPr>
        <w:rPr>
          <w:rFonts w:ascii="Arial" w:hAnsi="Arial"/>
          <w:sz w:val="18"/>
        </w:rPr>
      </w:pPr>
      <w:r w:rsidRPr="003265FD">
        <w:rPr>
          <w:rFonts w:ascii="Arial" w:hAnsi="Arial"/>
          <w:sz w:val="18"/>
        </w:rPr>
        <w:t xml:space="preserve">5. </w:t>
      </w:r>
      <w:r w:rsidRPr="003265FD">
        <w:rPr>
          <w:rFonts w:ascii="Arial" w:hAnsi="Arial"/>
          <w:sz w:val="18"/>
        </w:rPr>
        <w:tab/>
        <w:t xml:space="preserve">POŽADAVKY NA NAVAZUJÍCÍ PROFESE </w:t>
      </w:r>
    </w:p>
    <w:p w:rsidR="003265FD" w:rsidRPr="003265FD" w:rsidRDefault="003265FD" w:rsidP="003265FD">
      <w:pPr>
        <w:rPr>
          <w:rFonts w:ascii="Arial" w:hAnsi="Arial"/>
          <w:sz w:val="18"/>
        </w:rPr>
      </w:pPr>
      <w:r w:rsidRPr="003265FD">
        <w:rPr>
          <w:rFonts w:ascii="Arial" w:hAnsi="Arial"/>
          <w:sz w:val="18"/>
        </w:rPr>
        <w:t>6.</w:t>
      </w:r>
      <w:r w:rsidRPr="003265FD">
        <w:rPr>
          <w:rFonts w:ascii="Arial" w:hAnsi="Arial"/>
          <w:sz w:val="18"/>
        </w:rPr>
        <w:tab/>
        <w:t>PROTIHLUKOVÁ A PROTIOTŘESOVÁ OPATŘENÍ</w:t>
      </w:r>
    </w:p>
    <w:p w:rsidR="003265FD" w:rsidRPr="003265FD" w:rsidRDefault="003265FD" w:rsidP="003265FD">
      <w:pPr>
        <w:rPr>
          <w:rFonts w:ascii="Arial" w:hAnsi="Arial"/>
          <w:sz w:val="18"/>
        </w:rPr>
      </w:pPr>
      <w:r w:rsidRPr="003265FD">
        <w:rPr>
          <w:rFonts w:ascii="Arial" w:hAnsi="Arial"/>
          <w:sz w:val="18"/>
        </w:rPr>
        <w:t>7.</w:t>
      </w:r>
      <w:r w:rsidRPr="003265FD">
        <w:rPr>
          <w:rFonts w:ascii="Arial" w:hAnsi="Arial"/>
          <w:sz w:val="18"/>
        </w:rPr>
        <w:tab/>
        <w:t>PROTIPOŽÁRNÍ OPATŘENÍ</w:t>
      </w:r>
    </w:p>
    <w:p w:rsidR="003265FD" w:rsidRPr="003265FD" w:rsidRDefault="003265FD" w:rsidP="003265FD">
      <w:pPr>
        <w:rPr>
          <w:rFonts w:ascii="Arial" w:hAnsi="Arial"/>
          <w:sz w:val="18"/>
        </w:rPr>
      </w:pPr>
      <w:r w:rsidRPr="003265FD">
        <w:rPr>
          <w:rFonts w:ascii="Arial" w:hAnsi="Arial"/>
          <w:sz w:val="18"/>
        </w:rPr>
        <w:t>8.</w:t>
      </w:r>
      <w:r w:rsidRPr="003265FD">
        <w:rPr>
          <w:rFonts w:ascii="Arial" w:hAnsi="Arial"/>
          <w:sz w:val="18"/>
        </w:rPr>
        <w:tab/>
        <w:t>OBECNÉ POŽADAVKY NA REALIZACI DÍLA</w:t>
      </w:r>
    </w:p>
    <w:p w:rsidR="003265FD" w:rsidRPr="003265FD" w:rsidRDefault="003265FD" w:rsidP="003265FD">
      <w:pPr>
        <w:rPr>
          <w:rFonts w:ascii="Arial" w:hAnsi="Arial"/>
          <w:sz w:val="18"/>
        </w:rPr>
      </w:pPr>
      <w:r w:rsidRPr="003265FD">
        <w:rPr>
          <w:rFonts w:ascii="Arial" w:hAnsi="Arial"/>
          <w:sz w:val="18"/>
        </w:rPr>
        <w:t>9.</w:t>
      </w:r>
      <w:r w:rsidRPr="003265FD">
        <w:rPr>
          <w:rFonts w:ascii="Arial" w:hAnsi="Arial"/>
          <w:sz w:val="18"/>
        </w:rPr>
        <w:tab/>
        <w:t>ZÁVĚR</w:t>
      </w:r>
    </w:p>
    <w:p w:rsidR="006A5F4A" w:rsidRDefault="006A5F4A">
      <w:pPr>
        <w:rPr>
          <w:rFonts w:ascii="Arial" w:hAnsi="Arial"/>
          <w:b/>
          <w:sz w:val="18"/>
          <w:u w:val="single"/>
        </w:rPr>
      </w:pPr>
    </w:p>
    <w:p w:rsidR="003265FD" w:rsidRDefault="003265FD">
      <w:pPr>
        <w:rPr>
          <w:rFonts w:ascii="Arial" w:hAnsi="Arial"/>
          <w:b/>
          <w:sz w:val="18"/>
          <w:u w:val="single"/>
        </w:rPr>
      </w:pPr>
    </w:p>
    <w:p w:rsidR="00835D37" w:rsidRPr="004113D9" w:rsidRDefault="00835D37">
      <w:pPr>
        <w:rPr>
          <w:rFonts w:ascii="Arial" w:hAnsi="Arial"/>
          <w:sz w:val="18"/>
        </w:rPr>
      </w:pPr>
      <w:r w:rsidRPr="004113D9">
        <w:rPr>
          <w:rFonts w:ascii="Arial" w:hAnsi="Arial"/>
          <w:b/>
          <w:sz w:val="18"/>
          <w:u w:val="single"/>
        </w:rPr>
        <w:t>1.</w:t>
      </w:r>
      <w:r w:rsidRPr="004113D9">
        <w:rPr>
          <w:rFonts w:ascii="Arial" w:hAnsi="Arial"/>
          <w:b/>
          <w:sz w:val="18"/>
          <w:u w:val="single"/>
        </w:rPr>
        <w:tab/>
        <w:t>ÚVOD</w:t>
      </w:r>
    </w:p>
    <w:p w:rsidR="00835D37" w:rsidRPr="004113D9" w:rsidRDefault="00835D37">
      <w:pPr>
        <w:pStyle w:val="Zhlav"/>
        <w:tabs>
          <w:tab w:val="clear" w:pos="4536"/>
          <w:tab w:val="center" w:pos="709"/>
        </w:tabs>
        <w:ind w:left="709"/>
        <w:rPr>
          <w:rFonts w:ascii="Arial" w:hAnsi="Arial"/>
          <w:sz w:val="18"/>
        </w:rPr>
      </w:pPr>
      <w:r w:rsidRPr="004113D9">
        <w:rPr>
          <w:rFonts w:ascii="Arial" w:hAnsi="Arial"/>
          <w:sz w:val="18"/>
        </w:rPr>
        <w:tab/>
      </w:r>
      <w:r w:rsidRPr="004113D9">
        <w:rPr>
          <w:rFonts w:ascii="Arial" w:hAnsi="Arial"/>
          <w:sz w:val="18"/>
        </w:rPr>
        <w:tab/>
      </w:r>
    </w:p>
    <w:p w:rsidR="005D6869" w:rsidRPr="004113D9" w:rsidRDefault="005D6869" w:rsidP="00316A4B">
      <w:pPr>
        <w:pStyle w:val="Zhlav"/>
        <w:tabs>
          <w:tab w:val="clear" w:pos="4536"/>
          <w:tab w:val="center" w:pos="709"/>
        </w:tabs>
        <w:ind w:left="709"/>
        <w:rPr>
          <w:rFonts w:ascii="Arial" w:hAnsi="Arial"/>
          <w:sz w:val="18"/>
        </w:rPr>
      </w:pPr>
    </w:p>
    <w:p w:rsidR="00AB35CA" w:rsidRDefault="005A29EF" w:rsidP="00316A4B">
      <w:pPr>
        <w:pStyle w:val="Zhlav"/>
        <w:tabs>
          <w:tab w:val="clear" w:pos="4536"/>
          <w:tab w:val="center" w:pos="709"/>
        </w:tabs>
        <w:ind w:left="709"/>
        <w:rPr>
          <w:rFonts w:ascii="Arial" w:hAnsi="Arial"/>
          <w:sz w:val="18"/>
        </w:rPr>
      </w:pPr>
      <w:r w:rsidRPr="004113D9">
        <w:rPr>
          <w:rFonts w:ascii="Arial" w:hAnsi="Arial"/>
          <w:sz w:val="18"/>
        </w:rPr>
        <w:t>Vzduchotechnická</w:t>
      </w:r>
      <w:r w:rsidR="00835D37" w:rsidRPr="004113D9">
        <w:rPr>
          <w:rFonts w:ascii="Arial" w:hAnsi="Arial"/>
          <w:sz w:val="18"/>
        </w:rPr>
        <w:t xml:space="preserve"> </w:t>
      </w:r>
      <w:r w:rsidR="00AB35CA" w:rsidRPr="004113D9">
        <w:rPr>
          <w:rFonts w:ascii="Arial" w:hAnsi="Arial"/>
          <w:sz w:val="18"/>
        </w:rPr>
        <w:t xml:space="preserve">a klimatizační </w:t>
      </w:r>
      <w:r w:rsidR="00835D37" w:rsidRPr="004113D9">
        <w:rPr>
          <w:rFonts w:ascii="Arial" w:hAnsi="Arial"/>
          <w:sz w:val="18"/>
        </w:rPr>
        <w:t xml:space="preserve">zařízení pro </w:t>
      </w:r>
      <w:r w:rsidR="00AC708E">
        <w:rPr>
          <w:rFonts w:ascii="Arial" w:hAnsi="Arial"/>
          <w:sz w:val="18"/>
        </w:rPr>
        <w:t>stavbu</w:t>
      </w:r>
      <w:r w:rsidR="005D6869" w:rsidRPr="004113D9">
        <w:rPr>
          <w:rFonts w:ascii="Arial" w:hAnsi="Arial"/>
          <w:sz w:val="18"/>
        </w:rPr>
        <w:t xml:space="preserve"> „</w:t>
      </w:r>
      <w:r w:rsidR="00D2138B">
        <w:rPr>
          <w:rFonts w:ascii="Arial" w:hAnsi="Arial"/>
          <w:sz w:val="18"/>
        </w:rPr>
        <w:t>Technologické vybavení skleníku a kultivační místnosti pro CEITEC MU v p</w:t>
      </w:r>
      <w:r w:rsidR="004113D9" w:rsidRPr="004113D9">
        <w:rPr>
          <w:rFonts w:ascii="Arial" w:hAnsi="Arial"/>
          <w:sz w:val="18"/>
        </w:rPr>
        <w:t>avilon</w:t>
      </w:r>
      <w:r w:rsidR="00D2138B">
        <w:rPr>
          <w:rFonts w:ascii="Arial" w:hAnsi="Arial"/>
          <w:sz w:val="18"/>
        </w:rPr>
        <w:t>u</w:t>
      </w:r>
      <w:r w:rsidR="004113D9" w:rsidRPr="004113D9">
        <w:rPr>
          <w:rFonts w:ascii="Arial" w:hAnsi="Arial"/>
          <w:sz w:val="18"/>
        </w:rPr>
        <w:t xml:space="preserve"> A2 </w:t>
      </w:r>
      <w:r w:rsidR="00D2138B">
        <w:rPr>
          <w:rFonts w:ascii="Arial" w:hAnsi="Arial"/>
          <w:sz w:val="18"/>
        </w:rPr>
        <w:t xml:space="preserve">v UKB, Část 1. Technologické vybavení a úpravy skleníku </w:t>
      </w:r>
      <w:r w:rsidR="00C77D74">
        <w:rPr>
          <w:rFonts w:ascii="Arial" w:hAnsi="Arial"/>
          <w:sz w:val="18"/>
        </w:rPr>
        <w:t>"</w:t>
      </w:r>
      <w:r w:rsidR="004113D9">
        <w:rPr>
          <w:rFonts w:ascii="Arial" w:hAnsi="Arial"/>
          <w:sz w:val="18"/>
        </w:rPr>
        <w:t xml:space="preserve"> zajišťují</w:t>
      </w:r>
      <w:r w:rsidRPr="004113D9">
        <w:rPr>
          <w:rFonts w:ascii="Arial" w:hAnsi="Arial"/>
          <w:sz w:val="18"/>
        </w:rPr>
        <w:t xml:space="preserve"> </w:t>
      </w:r>
      <w:proofErr w:type="spellStart"/>
      <w:proofErr w:type="gramStart"/>
      <w:r w:rsidRPr="004113D9">
        <w:rPr>
          <w:rFonts w:ascii="Arial" w:hAnsi="Arial"/>
          <w:sz w:val="18"/>
        </w:rPr>
        <w:t>větrání</w:t>
      </w:r>
      <w:r w:rsidR="00AB35CA" w:rsidRPr="004113D9">
        <w:rPr>
          <w:rFonts w:ascii="Arial" w:hAnsi="Arial"/>
          <w:sz w:val="18"/>
        </w:rPr>
        <w:t>,</w:t>
      </w:r>
      <w:r w:rsidR="00D2138B">
        <w:rPr>
          <w:rFonts w:ascii="Arial" w:hAnsi="Arial"/>
          <w:sz w:val="18"/>
        </w:rPr>
        <w:t>vytápění</w:t>
      </w:r>
      <w:proofErr w:type="spellEnd"/>
      <w:proofErr w:type="gramEnd"/>
      <w:r w:rsidR="00D2138B">
        <w:rPr>
          <w:rFonts w:ascii="Arial" w:hAnsi="Arial"/>
          <w:sz w:val="18"/>
        </w:rPr>
        <w:t xml:space="preserve">, adiabatické </w:t>
      </w:r>
      <w:proofErr w:type="spellStart"/>
      <w:r w:rsidR="004113D9">
        <w:rPr>
          <w:rFonts w:ascii="Arial" w:hAnsi="Arial"/>
          <w:sz w:val="18"/>
        </w:rPr>
        <w:t>chlazení</w:t>
      </w:r>
      <w:r w:rsidR="00D2138B">
        <w:rPr>
          <w:rFonts w:ascii="Arial" w:hAnsi="Arial"/>
          <w:sz w:val="18"/>
        </w:rPr>
        <w:t>-vlhčení</w:t>
      </w:r>
      <w:proofErr w:type="spellEnd"/>
      <w:r w:rsidR="00D2138B">
        <w:rPr>
          <w:rFonts w:ascii="Arial" w:hAnsi="Arial"/>
          <w:sz w:val="18"/>
        </w:rPr>
        <w:t xml:space="preserve"> a kondenzační odvlhčování skleníku.</w:t>
      </w:r>
    </w:p>
    <w:p w:rsidR="004113D9" w:rsidRDefault="004113D9" w:rsidP="00316A4B">
      <w:pPr>
        <w:pStyle w:val="Zhlav"/>
        <w:tabs>
          <w:tab w:val="clear" w:pos="4536"/>
          <w:tab w:val="center" w:pos="709"/>
        </w:tabs>
        <w:ind w:left="709"/>
        <w:rPr>
          <w:rFonts w:ascii="Arial" w:hAnsi="Arial"/>
          <w:sz w:val="18"/>
        </w:rPr>
      </w:pPr>
    </w:p>
    <w:p w:rsidR="00835D37" w:rsidRPr="004113D9" w:rsidRDefault="00835D37">
      <w:pPr>
        <w:spacing w:before="120"/>
        <w:rPr>
          <w:rFonts w:ascii="Arial" w:hAnsi="Arial"/>
          <w:b/>
          <w:sz w:val="18"/>
          <w:u w:val="single"/>
        </w:rPr>
      </w:pPr>
      <w:r w:rsidRPr="004113D9">
        <w:rPr>
          <w:rFonts w:ascii="Arial" w:hAnsi="Arial"/>
          <w:b/>
          <w:sz w:val="18"/>
          <w:u w:val="single"/>
        </w:rPr>
        <w:t>1.1</w:t>
      </w:r>
      <w:r w:rsidRPr="004113D9">
        <w:rPr>
          <w:rFonts w:ascii="Arial" w:hAnsi="Arial"/>
          <w:b/>
          <w:sz w:val="18"/>
          <w:u w:val="single"/>
        </w:rPr>
        <w:tab/>
        <w:t>VŠEOBECNÉ ÚDAJE</w:t>
      </w:r>
    </w:p>
    <w:p w:rsidR="00835D37" w:rsidRPr="004113D9" w:rsidRDefault="00835D37">
      <w:pPr>
        <w:spacing w:before="120"/>
        <w:rPr>
          <w:rFonts w:ascii="Arial" w:hAnsi="Arial"/>
          <w:b/>
          <w:sz w:val="18"/>
          <w:u w:val="single"/>
        </w:rPr>
      </w:pPr>
    </w:p>
    <w:p w:rsidR="00835D37" w:rsidRPr="004113D9" w:rsidRDefault="00316A4B">
      <w:pPr>
        <w:ind w:left="2835" w:hanging="2126"/>
        <w:rPr>
          <w:rFonts w:ascii="Arial" w:hAnsi="Arial"/>
          <w:b/>
          <w:sz w:val="18"/>
        </w:rPr>
      </w:pPr>
      <w:r w:rsidRPr="004113D9">
        <w:rPr>
          <w:rFonts w:ascii="Arial" w:hAnsi="Arial"/>
          <w:sz w:val="18"/>
        </w:rPr>
        <w:t>Název stavby:</w:t>
      </w:r>
      <w:r w:rsidRPr="004113D9">
        <w:rPr>
          <w:rFonts w:ascii="Arial" w:hAnsi="Arial"/>
          <w:sz w:val="18"/>
        </w:rPr>
        <w:tab/>
      </w:r>
      <w:r w:rsidR="00D2138B">
        <w:rPr>
          <w:rFonts w:ascii="Arial" w:hAnsi="Arial"/>
          <w:sz w:val="18"/>
        </w:rPr>
        <w:t>Technologické vybavení skleníku a kultivační místnosti pro CEITEC MU v pavilonu A2 v UKB, Část 1. Technologické vybavení a úpravy skleníku</w:t>
      </w:r>
    </w:p>
    <w:p w:rsidR="00835D37" w:rsidRPr="004113D9" w:rsidRDefault="00F77C33">
      <w:pPr>
        <w:pStyle w:val="Zhlav"/>
        <w:tabs>
          <w:tab w:val="clear" w:pos="4536"/>
          <w:tab w:val="clear" w:pos="9072"/>
        </w:tabs>
        <w:spacing w:before="120"/>
        <w:rPr>
          <w:rFonts w:ascii="Arial" w:hAnsi="Arial"/>
          <w:sz w:val="18"/>
        </w:rPr>
      </w:pPr>
      <w:r w:rsidRPr="004113D9">
        <w:rPr>
          <w:rFonts w:ascii="Arial" w:hAnsi="Arial"/>
          <w:sz w:val="18"/>
        </w:rPr>
        <w:tab/>
        <w:t>Místo stavby:</w:t>
      </w:r>
      <w:r w:rsidRPr="004113D9">
        <w:rPr>
          <w:rFonts w:ascii="Arial" w:hAnsi="Arial"/>
          <w:sz w:val="18"/>
        </w:rPr>
        <w:tab/>
      </w:r>
      <w:r w:rsidRPr="004113D9">
        <w:rPr>
          <w:rFonts w:ascii="Arial" w:hAnsi="Arial"/>
          <w:sz w:val="18"/>
        </w:rPr>
        <w:tab/>
      </w:r>
      <w:r w:rsidR="00C77D74">
        <w:rPr>
          <w:rFonts w:ascii="Arial" w:hAnsi="Arial"/>
          <w:sz w:val="18"/>
        </w:rPr>
        <w:t>Brno</w:t>
      </w:r>
    </w:p>
    <w:p w:rsidR="00835D37" w:rsidRPr="004113D9" w:rsidRDefault="00835D37">
      <w:pPr>
        <w:pStyle w:val="Zhlav"/>
        <w:tabs>
          <w:tab w:val="clear" w:pos="4536"/>
          <w:tab w:val="clear" w:pos="9072"/>
        </w:tabs>
        <w:spacing w:before="120"/>
        <w:rPr>
          <w:rFonts w:ascii="Arial" w:hAnsi="Arial"/>
          <w:sz w:val="18"/>
        </w:rPr>
      </w:pPr>
      <w:r w:rsidRPr="004113D9">
        <w:rPr>
          <w:rFonts w:ascii="Arial" w:hAnsi="Arial"/>
          <w:sz w:val="18"/>
        </w:rPr>
        <w:tab/>
        <w:t>Část:</w:t>
      </w:r>
      <w:r w:rsidRPr="004113D9">
        <w:rPr>
          <w:rFonts w:ascii="Arial" w:hAnsi="Arial"/>
          <w:sz w:val="18"/>
        </w:rPr>
        <w:tab/>
      </w:r>
      <w:r w:rsidRPr="004113D9">
        <w:rPr>
          <w:rFonts w:ascii="Arial" w:hAnsi="Arial"/>
          <w:sz w:val="18"/>
        </w:rPr>
        <w:tab/>
      </w:r>
      <w:r w:rsidRPr="004113D9">
        <w:rPr>
          <w:rFonts w:ascii="Arial" w:hAnsi="Arial"/>
          <w:sz w:val="18"/>
        </w:rPr>
        <w:tab/>
        <w:t xml:space="preserve">Vzduchotechnika </w:t>
      </w:r>
      <w:r w:rsidR="00C77D74">
        <w:rPr>
          <w:rFonts w:ascii="Arial" w:hAnsi="Arial"/>
          <w:sz w:val="18"/>
        </w:rPr>
        <w:t>a klimatizace</w:t>
      </w:r>
    </w:p>
    <w:p w:rsidR="00835D37" w:rsidRPr="004113D9" w:rsidRDefault="005D6869">
      <w:pPr>
        <w:pStyle w:val="Zhlav"/>
        <w:tabs>
          <w:tab w:val="clear" w:pos="4536"/>
          <w:tab w:val="clear" w:pos="9072"/>
        </w:tabs>
        <w:spacing w:before="120"/>
        <w:rPr>
          <w:rFonts w:ascii="Arial" w:hAnsi="Arial"/>
          <w:sz w:val="18"/>
        </w:rPr>
      </w:pPr>
      <w:r w:rsidRPr="004113D9">
        <w:rPr>
          <w:rFonts w:ascii="Arial" w:hAnsi="Arial"/>
          <w:sz w:val="18"/>
        </w:rPr>
        <w:tab/>
        <w:t>Stupeň:</w:t>
      </w:r>
      <w:r w:rsidRPr="004113D9">
        <w:rPr>
          <w:rFonts w:ascii="Arial" w:hAnsi="Arial"/>
          <w:sz w:val="18"/>
        </w:rPr>
        <w:tab/>
      </w:r>
      <w:r w:rsidRPr="004113D9">
        <w:rPr>
          <w:rFonts w:ascii="Arial" w:hAnsi="Arial"/>
          <w:sz w:val="18"/>
        </w:rPr>
        <w:tab/>
      </w:r>
      <w:r w:rsidRPr="004113D9">
        <w:rPr>
          <w:rFonts w:ascii="Arial" w:hAnsi="Arial"/>
          <w:sz w:val="18"/>
        </w:rPr>
        <w:tab/>
      </w:r>
      <w:r w:rsidR="003A160E" w:rsidRPr="004113D9">
        <w:rPr>
          <w:rFonts w:ascii="Arial" w:hAnsi="Arial"/>
          <w:sz w:val="18"/>
        </w:rPr>
        <w:t xml:space="preserve">Projektová dokumentace </w:t>
      </w:r>
      <w:r w:rsidR="004113D9" w:rsidRPr="004113D9">
        <w:rPr>
          <w:rFonts w:ascii="Arial" w:hAnsi="Arial"/>
          <w:sz w:val="18"/>
        </w:rPr>
        <w:t>pro výběr</w:t>
      </w:r>
      <w:r w:rsidR="00C742B0" w:rsidRPr="004113D9">
        <w:rPr>
          <w:rFonts w:ascii="Arial" w:hAnsi="Arial"/>
          <w:sz w:val="18"/>
        </w:rPr>
        <w:t xml:space="preserve"> </w:t>
      </w:r>
      <w:r w:rsidR="00AC708E">
        <w:rPr>
          <w:rFonts w:ascii="Arial" w:hAnsi="Arial"/>
          <w:sz w:val="18"/>
        </w:rPr>
        <w:t>zhotovitele</w:t>
      </w:r>
      <w:r w:rsidR="004113D9" w:rsidRPr="004113D9">
        <w:rPr>
          <w:rFonts w:ascii="Arial" w:hAnsi="Arial"/>
          <w:sz w:val="18"/>
        </w:rPr>
        <w:t xml:space="preserve"> </w:t>
      </w:r>
      <w:r w:rsidR="00C742B0" w:rsidRPr="004113D9">
        <w:rPr>
          <w:rFonts w:ascii="Arial" w:hAnsi="Arial"/>
          <w:sz w:val="18"/>
        </w:rPr>
        <w:t>stavby</w:t>
      </w:r>
      <w:r w:rsidR="00AC708E">
        <w:rPr>
          <w:rFonts w:ascii="Arial" w:hAnsi="Arial"/>
          <w:sz w:val="18"/>
        </w:rPr>
        <w:t xml:space="preserve"> (DVZ</w:t>
      </w:r>
      <w:r w:rsidR="004113D9" w:rsidRPr="004113D9">
        <w:rPr>
          <w:rFonts w:ascii="Arial" w:hAnsi="Arial"/>
          <w:sz w:val="18"/>
        </w:rPr>
        <w:t>)</w:t>
      </w:r>
    </w:p>
    <w:p w:rsidR="00835D37" w:rsidRPr="004113D9" w:rsidRDefault="00835D37">
      <w:pPr>
        <w:spacing w:before="120"/>
        <w:rPr>
          <w:rFonts w:ascii="Arial" w:hAnsi="Arial"/>
          <w:sz w:val="18"/>
        </w:rPr>
      </w:pPr>
      <w:r w:rsidRPr="004113D9">
        <w:rPr>
          <w:rFonts w:ascii="Arial" w:hAnsi="Arial"/>
          <w:sz w:val="18"/>
        </w:rPr>
        <w:tab/>
        <w:t>Zpracovatel části PD:</w:t>
      </w:r>
      <w:r w:rsidRPr="004113D9">
        <w:rPr>
          <w:rFonts w:ascii="Arial" w:hAnsi="Arial"/>
          <w:sz w:val="18"/>
        </w:rPr>
        <w:tab/>
        <w:t>Ing. Marek Nos</w:t>
      </w:r>
      <w:r w:rsidR="00A02F58" w:rsidRPr="004113D9">
        <w:rPr>
          <w:rFonts w:ascii="Arial" w:hAnsi="Arial"/>
          <w:sz w:val="18"/>
        </w:rPr>
        <w:t xml:space="preserve"> tel. 775 3</w:t>
      </w:r>
      <w:r w:rsidRPr="004113D9">
        <w:rPr>
          <w:rFonts w:ascii="Arial" w:hAnsi="Arial"/>
          <w:sz w:val="18"/>
        </w:rPr>
        <w:t>63</w:t>
      </w:r>
      <w:r w:rsidR="00A02F58" w:rsidRPr="004113D9">
        <w:rPr>
          <w:rFonts w:ascii="Arial" w:hAnsi="Arial"/>
          <w:sz w:val="18"/>
        </w:rPr>
        <w:t xml:space="preserve"> </w:t>
      </w:r>
      <w:r w:rsidRPr="004113D9">
        <w:rPr>
          <w:rFonts w:ascii="Arial" w:hAnsi="Arial"/>
          <w:sz w:val="18"/>
        </w:rPr>
        <w:t>534</w:t>
      </w:r>
    </w:p>
    <w:p w:rsidR="00835D37" w:rsidRPr="009D7563" w:rsidRDefault="00835D37">
      <w:pPr>
        <w:spacing w:before="120"/>
        <w:rPr>
          <w:rFonts w:ascii="Arial" w:hAnsi="Arial"/>
          <w:strike/>
          <w:sz w:val="18"/>
        </w:rPr>
      </w:pPr>
    </w:p>
    <w:p w:rsidR="00835D37" w:rsidRPr="00C77D74" w:rsidRDefault="00F77C33">
      <w:pPr>
        <w:spacing w:before="120"/>
        <w:rPr>
          <w:rFonts w:ascii="Arial" w:hAnsi="Arial"/>
          <w:b/>
          <w:sz w:val="18"/>
          <w:u w:val="single"/>
        </w:rPr>
      </w:pPr>
      <w:r w:rsidRPr="00C77D74">
        <w:rPr>
          <w:rFonts w:ascii="Arial" w:hAnsi="Arial"/>
          <w:b/>
          <w:sz w:val="18"/>
          <w:u w:val="single"/>
        </w:rPr>
        <w:t>1.2</w:t>
      </w:r>
      <w:r w:rsidRPr="00C77D74">
        <w:rPr>
          <w:rFonts w:ascii="Arial" w:hAnsi="Arial"/>
          <w:b/>
          <w:sz w:val="18"/>
          <w:u w:val="single"/>
        </w:rPr>
        <w:tab/>
        <w:t xml:space="preserve">OBSAH </w:t>
      </w:r>
      <w:r w:rsidR="00835D37" w:rsidRPr="00C77D74">
        <w:rPr>
          <w:rFonts w:ascii="Arial" w:hAnsi="Arial"/>
          <w:b/>
          <w:sz w:val="18"/>
          <w:u w:val="single"/>
        </w:rPr>
        <w:t>PROJEKTU A PODKLADY PRO VYPRACOVÁNÍ</w:t>
      </w:r>
    </w:p>
    <w:p w:rsidR="00835D37" w:rsidRPr="00C77D74" w:rsidRDefault="00835D37">
      <w:pPr>
        <w:spacing w:before="120"/>
        <w:rPr>
          <w:rFonts w:ascii="Arial" w:hAnsi="Arial"/>
          <w:sz w:val="18"/>
        </w:rPr>
      </w:pPr>
    </w:p>
    <w:p w:rsidR="00C742B0" w:rsidRPr="00C77D74" w:rsidRDefault="00835D37" w:rsidP="00C742B0">
      <w:pPr>
        <w:pStyle w:val="Zhlav"/>
        <w:tabs>
          <w:tab w:val="clear" w:pos="4536"/>
          <w:tab w:val="center" w:pos="709"/>
        </w:tabs>
        <w:ind w:left="709"/>
        <w:rPr>
          <w:rFonts w:ascii="Arial" w:hAnsi="Arial"/>
          <w:sz w:val="18"/>
        </w:rPr>
      </w:pPr>
      <w:r w:rsidRPr="00C77D74">
        <w:rPr>
          <w:rFonts w:ascii="Arial" w:hAnsi="Arial"/>
          <w:sz w:val="18"/>
        </w:rPr>
        <w:t xml:space="preserve">Obsahem projektu je </w:t>
      </w:r>
      <w:r w:rsidR="007E426D">
        <w:rPr>
          <w:rFonts w:ascii="Arial" w:hAnsi="Arial"/>
          <w:sz w:val="18"/>
        </w:rPr>
        <w:t>návrh vzduchotechnického a klimatizačního zařízení, které bude zajišťovat</w:t>
      </w:r>
      <w:r w:rsidR="00C742B0" w:rsidRPr="00C77D74">
        <w:rPr>
          <w:rFonts w:ascii="Arial" w:hAnsi="Arial"/>
          <w:sz w:val="18"/>
        </w:rPr>
        <w:t xml:space="preserve"> </w:t>
      </w:r>
      <w:proofErr w:type="spellStart"/>
      <w:proofErr w:type="gramStart"/>
      <w:r w:rsidR="00C742B0" w:rsidRPr="00C77D74">
        <w:rPr>
          <w:rFonts w:ascii="Arial" w:hAnsi="Arial"/>
          <w:sz w:val="18"/>
        </w:rPr>
        <w:t>větrání</w:t>
      </w:r>
      <w:r w:rsidR="007E426D" w:rsidRPr="004113D9">
        <w:rPr>
          <w:rFonts w:ascii="Arial" w:hAnsi="Arial"/>
          <w:sz w:val="18"/>
        </w:rPr>
        <w:t>,</w:t>
      </w:r>
      <w:r w:rsidR="007E426D">
        <w:rPr>
          <w:rFonts w:ascii="Arial" w:hAnsi="Arial"/>
          <w:sz w:val="18"/>
        </w:rPr>
        <w:t>vytápění</w:t>
      </w:r>
      <w:proofErr w:type="spellEnd"/>
      <w:proofErr w:type="gramEnd"/>
      <w:r w:rsidR="007E426D">
        <w:rPr>
          <w:rFonts w:ascii="Arial" w:hAnsi="Arial"/>
          <w:sz w:val="18"/>
        </w:rPr>
        <w:t xml:space="preserve">, adiabatické </w:t>
      </w:r>
      <w:proofErr w:type="spellStart"/>
      <w:r w:rsidR="007E426D">
        <w:rPr>
          <w:rFonts w:ascii="Arial" w:hAnsi="Arial"/>
          <w:sz w:val="18"/>
        </w:rPr>
        <w:t>chlazení-vlhčení</w:t>
      </w:r>
      <w:proofErr w:type="spellEnd"/>
      <w:r w:rsidR="007E426D">
        <w:rPr>
          <w:rFonts w:ascii="Arial" w:hAnsi="Arial"/>
          <w:sz w:val="18"/>
        </w:rPr>
        <w:t xml:space="preserve"> a kondenzační odvlhčování skleníku</w:t>
      </w:r>
    </w:p>
    <w:p w:rsidR="00835D37" w:rsidRPr="00C77D74" w:rsidRDefault="00835D37">
      <w:pPr>
        <w:spacing w:before="120"/>
        <w:ind w:firstLine="709"/>
        <w:rPr>
          <w:rFonts w:ascii="Arial" w:hAnsi="Arial"/>
          <w:sz w:val="18"/>
        </w:rPr>
      </w:pPr>
      <w:r w:rsidRPr="00C77D74">
        <w:rPr>
          <w:rFonts w:ascii="Arial" w:hAnsi="Arial"/>
          <w:sz w:val="18"/>
        </w:rPr>
        <w:t>Podkladem pro zpracování projektu byly:</w:t>
      </w:r>
    </w:p>
    <w:p w:rsidR="00F77C33" w:rsidRDefault="00835D37" w:rsidP="00AB35CA">
      <w:pPr>
        <w:numPr>
          <w:ilvl w:val="0"/>
          <w:numId w:val="1"/>
        </w:numPr>
        <w:ind w:left="357" w:firstLine="709"/>
        <w:rPr>
          <w:rFonts w:ascii="Arial" w:hAnsi="Arial"/>
          <w:sz w:val="18"/>
        </w:rPr>
      </w:pPr>
      <w:r w:rsidRPr="00C77D74">
        <w:rPr>
          <w:rFonts w:ascii="Arial" w:hAnsi="Arial"/>
          <w:sz w:val="18"/>
        </w:rPr>
        <w:t>stavební půdorysy a řezy objekt</w:t>
      </w:r>
      <w:r w:rsidR="00AB35CA" w:rsidRPr="00C77D74">
        <w:rPr>
          <w:rFonts w:ascii="Arial" w:hAnsi="Arial"/>
          <w:sz w:val="18"/>
        </w:rPr>
        <w:t>u</w:t>
      </w:r>
    </w:p>
    <w:p w:rsidR="00C0609D" w:rsidRDefault="00C0609D" w:rsidP="00AB35CA">
      <w:pPr>
        <w:numPr>
          <w:ilvl w:val="0"/>
          <w:numId w:val="1"/>
        </w:numPr>
        <w:ind w:left="357" w:firstLine="709"/>
        <w:rPr>
          <w:rFonts w:ascii="Arial" w:hAnsi="Arial"/>
          <w:sz w:val="18"/>
        </w:rPr>
      </w:pPr>
      <w:r>
        <w:rPr>
          <w:rFonts w:ascii="Arial" w:hAnsi="Arial"/>
          <w:sz w:val="18"/>
        </w:rPr>
        <w:t>skutečný stav provedení na objektu A2</w:t>
      </w:r>
    </w:p>
    <w:p w:rsidR="00C0609D" w:rsidRPr="00C77D74" w:rsidRDefault="00C0609D" w:rsidP="00AB35CA">
      <w:pPr>
        <w:numPr>
          <w:ilvl w:val="0"/>
          <w:numId w:val="1"/>
        </w:numPr>
        <w:ind w:left="357" w:firstLine="709"/>
        <w:rPr>
          <w:rFonts w:ascii="Arial" w:hAnsi="Arial"/>
          <w:sz w:val="18"/>
        </w:rPr>
      </w:pPr>
      <w:r>
        <w:rPr>
          <w:rFonts w:ascii="Arial" w:hAnsi="Arial"/>
          <w:sz w:val="18"/>
        </w:rPr>
        <w:t>metodika řízení BMS</w:t>
      </w:r>
    </w:p>
    <w:p w:rsidR="00835D37" w:rsidRPr="00C77D74" w:rsidRDefault="00FD36CD" w:rsidP="00835D37">
      <w:pPr>
        <w:numPr>
          <w:ilvl w:val="0"/>
          <w:numId w:val="1"/>
        </w:numPr>
        <w:ind w:left="357" w:firstLine="709"/>
        <w:rPr>
          <w:rFonts w:ascii="Arial" w:hAnsi="Arial"/>
          <w:sz w:val="18"/>
        </w:rPr>
      </w:pPr>
      <w:r w:rsidRPr="00C77D74">
        <w:rPr>
          <w:rFonts w:ascii="Arial" w:hAnsi="Arial"/>
          <w:sz w:val="18"/>
        </w:rPr>
        <w:t>konzultace s investorem</w:t>
      </w:r>
      <w:r w:rsidR="00C742B0" w:rsidRPr="00C77D74">
        <w:rPr>
          <w:rFonts w:ascii="Arial" w:hAnsi="Arial"/>
          <w:sz w:val="18"/>
        </w:rPr>
        <w:t>, uživatelem podrobné zadání</w:t>
      </w:r>
      <w:r w:rsidR="00C77D74">
        <w:rPr>
          <w:rFonts w:ascii="Arial" w:hAnsi="Arial"/>
          <w:sz w:val="18"/>
        </w:rPr>
        <w:t xml:space="preserve"> technologie</w:t>
      </w:r>
      <w:r w:rsidR="007E426D">
        <w:rPr>
          <w:rFonts w:ascii="Arial" w:hAnsi="Arial"/>
          <w:sz w:val="18"/>
        </w:rPr>
        <w:t xml:space="preserve"> (parametry mikroklimatu skleníku</w:t>
      </w:r>
      <w:r w:rsidR="00C0609D">
        <w:rPr>
          <w:rFonts w:ascii="Arial" w:hAnsi="Arial"/>
          <w:sz w:val="18"/>
        </w:rPr>
        <w:t>)</w:t>
      </w:r>
    </w:p>
    <w:p w:rsidR="00835D37" w:rsidRPr="00C77D74" w:rsidRDefault="00835D37" w:rsidP="00FD36CD">
      <w:pPr>
        <w:numPr>
          <w:ilvl w:val="0"/>
          <w:numId w:val="1"/>
        </w:numPr>
        <w:ind w:left="357" w:firstLine="709"/>
        <w:rPr>
          <w:rFonts w:ascii="Arial" w:hAnsi="Arial"/>
          <w:sz w:val="18"/>
        </w:rPr>
      </w:pPr>
      <w:r w:rsidRPr="00C77D74">
        <w:rPr>
          <w:rFonts w:ascii="Arial" w:hAnsi="Arial"/>
          <w:sz w:val="18"/>
        </w:rPr>
        <w:t>konzultace s profesemi elektro</w:t>
      </w:r>
      <w:r w:rsidR="00FD36CD" w:rsidRPr="00C77D74">
        <w:rPr>
          <w:rFonts w:ascii="Arial" w:hAnsi="Arial"/>
          <w:sz w:val="18"/>
        </w:rPr>
        <w:t xml:space="preserve">instalace, </w:t>
      </w:r>
      <w:proofErr w:type="spellStart"/>
      <w:r w:rsidR="00C742B0" w:rsidRPr="00C77D74">
        <w:rPr>
          <w:rFonts w:ascii="Arial" w:hAnsi="Arial"/>
          <w:sz w:val="18"/>
        </w:rPr>
        <w:t>MaR</w:t>
      </w:r>
      <w:proofErr w:type="spellEnd"/>
      <w:r w:rsidR="00C77D74">
        <w:rPr>
          <w:rFonts w:ascii="Arial" w:hAnsi="Arial"/>
          <w:sz w:val="18"/>
        </w:rPr>
        <w:t xml:space="preserve">, </w:t>
      </w:r>
      <w:r w:rsidR="00F2784A">
        <w:rPr>
          <w:rFonts w:ascii="Arial" w:hAnsi="Arial"/>
          <w:sz w:val="18"/>
        </w:rPr>
        <w:t xml:space="preserve">BMS, </w:t>
      </w:r>
      <w:r w:rsidR="00C77D74">
        <w:rPr>
          <w:rFonts w:ascii="Arial" w:hAnsi="Arial"/>
          <w:sz w:val="18"/>
        </w:rPr>
        <w:t>stavba, ZTI a vytápění</w:t>
      </w:r>
    </w:p>
    <w:p w:rsidR="00A02F58" w:rsidRDefault="00835D37" w:rsidP="00A02F58">
      <w:pPr>
        <w:numPr>
          <w:ilvl w:val="0"/>
          <w:numId w:val="1"/>
        </w:numPr>
        <w:ind w:left="357" w:firstLine="709"/>
        <w:rPr>
          <w:rFonts w:ascii="Arial" w:hAnsi="Arial"/>
          <w:sz w:val="18"/>
        </w:rPr>
      </w:pPr>
      <w:r w:rsidRPr="00C77D74">
        <w:rPr>
          <w:rFonts w:ascii="Arial" w:hAnsi="Arial"/>
          <w:sz w:val="18"/>
        </w:rPr>
        <w:t>níže uvedené předpisy a normy</w:t>
      </w:r>
    </w:p>
    <w:p w:rsidR="003265FD" w:rsidRPr="00C77D74" w:rsidRDefault="003265FD" w:rsidP="003265FD">
      <w:pPr>
        <w:ind w:left="1066"/>
        <w:rPr>
          <w:rFonts w:ascii="Arial" w:hAnsi="Arial"/>
          <w:sz w:val="18"/>
        </w:rPr>
      </w:pPr>
    </w:p>
    <w:p w:rsidR="00835D37" w:rsidRPr="00C77D74" w:rsidRDefault="00835D37">
      <w:pPr>
        <w:spacing w:before="120"/>
        <w:rPr>
          <w:rFonts w:ascii="Arial" w:hAnsi="Arial"/>
          <w:b/>
          <w:sz w:val="18"/>
          <w:u w:val="single"/>
        </w:rPr>
      </w:pPr>
      <w:r w:rsidRPr="00C77D74">
        <w:rPr>
          <w:rFonts w:ascii="Arial" w:hAnsi="Arial"/>
          <w:b/>
          <w:sz w:val="18"/>
          <w:u w:val="single"/>
        </w:rPr>
        <w:t>1.3</w:t>
      </w:r>
      <w:r w:rsidRPr="00C77D74">
        <w:rPr>
          <w:rFonts w:ascii="Arial" w:hAnsi="Arial"/>
          <w:b/>
          <w:sz w:val="18"/>
          <w:u w:val="single"/>
        </w:rPr>
        <w:tab/>
        <w:t>POUŽITÉ PŘEDPISY A OBECNĚ TECHNICKÉ NORMY</w:t>
      </w:r>
    </w:p>
    <w:p w:rsidR="00835D37" w:rsidRPr="00C77D74" w:rsidRDefault="00835D37" w:rsidP="00835D37">
      <w:pPr>
        <w:numPr>
          <w:ilvl w:val="0"/>
          <w:numId w:val="1"/>
        </w:numPr>
        <w:tabs>
          <w:tab w:val="clear" w:pos="360"/>
          <w:tab w:val="num" w:pos="567"/>
        </w:tabs>
        <w:spacing w:before="100" w:beforeAutospacing="1"/>
        <w:ind w:left="709" w:hanging="142"/>
        <w:rPr>
          <w:rFonts w:ascii="Arial" w:hAnsi="Arial"/>
          <w:sz w:val="18"/>
        </w:rPr>
      </w:pPr>
      <w:r w:rsidRPr="00C77D74">
        <w:rPr>
          <w:rFonts w:ascii="Arial" w:hAnsi="Arial"/>
          <w:sz w:val="18"/>
        </w:rPr>
        <w:t xml:space="preserve">Nařízení vlády </w:t>
      </w:r>
      <w:r w:rsidR="004113D9" w:rsidRPr="00C77D74">
        <w:rPr>
          <w:rFonts w:ascii="Arial" w:hAnsi="Arial"/>
          <w:sz w:val="18"/>
        </w:rPr>
        <w:t>93/2012</w:t>
      </w:r>
      <w:r w:rsidRPr="00C77D74">
        <w:rPr>
          <w:rFonts w:ascii="Arial" w:hAnsi="Arial"/>
          <w:sz w:val="18"/>
        </w:rPr>
        <w:t xml:space="preserve"> kterým se stanoví podmínky ochrany zdraví zaměstnanců při práci </w:t>
      </w:r>
    </w:p>
    <w:p w:rsidR="00835D37" w:rsidRPr="00C77D74" w:rsidRDefault="00C742B0" w:rsidP="00835D37">
      <w:pPr>
        <w:numPr>
          <w:ilvl w:val="0"/>
          <w:numId w:val="1"/>
        </w:numPr>
        <w:tabs>
          <w:tab w:val="clear" w:pos="360"/>
          <w:tab w:val="num" w:pos="567"/>
        </w:tabs>
        <w:spacing w:before="100" w:beforeAutospacing="1"/>
        <w:ind w:left="284" w:firstLine="283"/>
        <w:rPr>
          <w:rFonts w:ascii="Arial" w:hAnsi="Arial"/>
          <w:sz w:val="18"/>
        </w:rPr>
      </w:pPr>
      <w:r w:rsidRPr="00C77D74">
        <w:rPr>
          <w:rFonts w:ascii="Arial" w:hAnsi="Arial"/>
          <w:sz w:val="18"/>
        </w:rPr>
        <w:t>Nařízení vlády 271/2011</w:t>
      </w:r>
      <w:r w:rsidR="00835D37" w:rsidRPr="00C77D74">
        <w:rPr>
          <w:rFonts w:ascii="Arial" w:hAnsi="Arial"/>
          <w:sz w:val="18"/>
        </w:rPr>
        <w:t xml:space="preserve"> o ochraně zdraví před nepříznivými účinky hluku a vibrací </w:t>
      </w:r>
    </w:p>
    <w:p w:rsidR="00835D37" w:rsidRPr="00C77D74" w:rsidRDefault="00835D37" w:rsidP="00835D37">
      <w:pPr>
        <w:numPr>
          <w:ilvl w:val="0"/>
          <w:numId w:val="1"/>
        </w:numPr>
        <w:tabs>
          <w:tab w:val="clear" w:pos="360"/>
          <w:tab w:val="num" w:pos="567"/>
        </w:tabs>
        <w:spacing w:before="100" w:beforeAutospacing="1"/>
        <w:ind w:left="284" w:firstLine="283"/>
        <w:rPr>
          <w:rFonts w:ascii="Arial" w:hAnsi="Arial"/>
          <w:sz w:val="18"/>
        </w:rPr>
      </w:pPr>
      <w:r w:rsidRPr="00C77D74">
        <w:rPr>
          <w:rFonts w:ascii="Arial" w:hAnsi="Arial"/>
          <w:sz w:val="18"/>
        </w:rPr>
        <w:t xml:space="preserve">ČSN 12 7010 Navrhování větracích a klimatizačních zařízení (1988) </w:t>
      </w:r>
    </w:p>
    <w:p w:rsidR="00AB35CA" w:rsidRPr="00C77D74" w:rsidRDefault="00835D37" w:rsidP="00835D37">
      <w:pPr>
        <w:numPr>
          <w:ilvl w:val="0"/>
          <w:numId w:val="1"/>
        </w:numPr>
        <w:tabs>
          <w:tab w:val="clear" w:pos="360"/>
          <w:tab w:val="num" w:pos="567"/>
        </w:tabs>
        <w:spacing w:before="100" w:beforeAutospacing="1"/>
        <w:ind w:left="284" w:firstLine="283"/>
        <w:rPr>
          <w:rFonts w:ascii="Arial" w:hAnsi="Arial"/>
          <w:sz w:val="18"/>
        </w:rPr>
      </w:pPr>
      <w:r w:rsidRPr="00C77D74">
        <w:rPr>
          <w:rFonts w:ascii="Arial" w:hAnsi="Arial"/>
          <w:sz w:val="18"/>
        </w:rPr>
        <w:t>ČSN 73 0802 Požární bezpečnost staveb. Nevýrobní objekty. (</w:t>
      </w:r>
      <w:r w:rsidR="00C77D74">
        <w:rPr>
          <w:rFonts w:ascii="Arial" w:hAnsi="Arial"/>
          <w:sz w:val="18"/>
        </w:rPr>
        <w:t>5/2009</w:t>
      </w:r>
      <w:r w:rsidRPr="00C77D74">
        <w:rPr>
          <w:rFonts w:ascii="Arial" w:hAnsi="Arial"/>
          <w:sz w:val="18"/>
        </w:rPr>
        <w:t>)</w:t>
      </w:r>
      <w:r w:rsidR="00AB35CA" w:rsidRPr="00C77D74">
        <w:rPr>
          <w:rFonts w:ascii="Verdana" w:hAnsi="Verdana"/>
          <w:color w:val="000000"/>
          <w:sz w:val="11"/>
          <w:szCs w:val="11"/>
        </w:rPr>
        <w:t xml:space="preserve"> </w:t>
      </w:r>
    </w:p>
    <w:p w:rsidR="00C742B0" w:rsidRPr="00C77D74" w:rsidRDefault="00C742B0" w:rsidP="00C742B0">
      <w:pPr>
        <w:numPr>
          <w:ilvl w:val="0"/>
          <w:numId w:val="1"/>
        </w:numPr>
        <w:tabs>
          <w:tab w:val="clear" w:pos="360"/>
          <w:tab w:val="num" w:pos="567"/>
        </w:tabs>
        <w:spacing w:before="100" w:beforeAutospacing="1"/>
        <w:ind w:left="284" w:firstLine="283"/>
        <w:rPr>
          <w:rFonts w:ascii="Arial" w:hAnsi="Arial"/>
          <w:sz w:val="18"/>
        </w:rPr>
      </w:pPr>
      <w:r w:rsidRPr="00C77D74">
        <w:rPr>
          <w:rFonts w:ascii="Arial" w:hAnsi="Arial"/>
          <w:sz w:val="18"/>
        </w:rPr>
        <w:t xml:space="preserve">ČSN 73 0872 Ochrana staveb proti šíření požáru vzduchotechnickým zařízením (leden 1996) </w:t>
      </w:r>
    </w:p>
    <w:p w:rsidR="00F14F99" w:rsidRPr="00C77D74" w:rsidRDefault="00C77D74" w:rsidP="00F14F99">
      <w:pPr>
        <w:numPr>
          <w:ilvl w:val="0"/>
          <w:numId w:val="1"/>
        </w:numPr>
        <w:tabs>
          <w:tab w:val="clear" w:pos="360"/>
          <w:tab w:val="num" w:pos="567"/>
        </w:tabs>
        <w:spacing w:before="100" w:beforeAutospacing="1"/>
        <w:ind w:left="709" w:hanging="142"/>
        <w:rPr>
          <w:rFonts w:ascii="Arial" w:hAnsi="Arial"/>
          <w:sz w:val="18"/>
        </w:rPr>
      </w:pPr>
      <w:r>
        <w:rPr>
          <w:rFonts w:ascii="Arial" w:hAnsi="Arial"/>
          <w:sz w:val="18"/>
        </w:rPr>
        <w:t>Vyhláška 29/2010</w:t>
      </w:r>
      <w:r w:rsidR="00F14F99" w:rsidRPr="00C77D74">
        <w:rPr>
          <w:rFonts w:ascii="Arial" w:hAnsi="Arial"/>
          <w:sz w:val="18"/>
        </w:rPr>
        <w:t xml:space="preserve"> Sb. o bližších podmínkách nakládání s geneticky modifikovanými organismy a genetickými produkty </w:t>
      </w:r>
    </w:p>
    <w:p w:rsidR="00835D37" w:rsidRPr="00C77D74" w:rsidRDefault="00AB35CA" w:rsidP="0022751F">
      <w:pPr>
        <w:numPr>
          <w:ilvl w:val="0"/>
          <w:numId w:val="1"/>
        </w:numPr>
        <w:tabs>
          <w:tab w:val="clear" w:pos="360"/>
          <w:tab w:val="num" w:pos="567"/>
        </w:tabs>
        <w:spacing w:before="100" w:beforeAutospacing="1"/>
        <w:ind w:left="709" w:hanging="142"/>
        <w:rPr>
          <w:rFonts w:ascii="Arial" w:hAnsi="Arial"/>
          <w:sz w:val="18"/>
        </w:rPr>
      </w:pPr>
      <w:proofErr w:type="spellStart"/>
      <w:r w:rsidRPr="00C77D74">
        <w:rPr>
          <w:rFonts w:ascii="Arial" w:hAnsi="Arial"/>
          <w:sz w:val="18"/>
        </w:rPr>
        <w:t>vyhl</w:t>
      </w:r>
      <w:proofErr w:type="spellEnd"/>
      <w:r w:rsidRPr="00C77D74">
        <w:rPr>
          <w:rFonts w:ascii="Arial" w:hAnsi="Arial"/>
          <w:sz w:val="18"/>
        </w:rPr>
        <w:t xml:space="preserve">. č. 6/2003 Sb., kterou se stanoví </w:t>
      </w:r>
      <w:proofErr w:type="spellStart"/>
      <w:r w:rsidRPr="00C77D74">
        <w:rPr>
          <w:rFonts w:ascii="Arial" w:hAnsi="Arial"/>
          <w:sz w:val="18"/>
        </w:rPr>
        <w:t>hyg</w:t>
      </w:r>
      <w:proofErr w:type="spellEnd"/>
      <w:r w:rsidRPr="00C77D74">
        <w:rPr>
          <w:rFonts w:ascii="Arial" w:hAnsi="Arial"/>
          <w:sz w:val="18"/>
        </w:rPr>
        <w:t>. limity chemických, fyzikálních a biologických ukazatelů pro vnitřní prostředí</w:t>
      </w:r>
    </w:p>
    <w:p w:rsidR="00835D37" w:rsidRPr="003265FD" w:rsidRDefault="00835D37">
      <w:pPr>
        <w:spacing w:before="120"/>
        <w:rPr>
          <w:rFonts w:ascii="Arial" w:hAnsi="Arial"/>
          <w:b/>
          <w:sz w:val="18"/>
          <w:u w:val="single"/>
        </w:rPr>
      </w:pPr>
      <w:r w:rsidRPr="003265FD">
        <w:rPr>
          <w:rFonts w:ascii="Arial" w:hAnsi="Arial"/>
          <w:b/>
          <w:sz w:val="18"/>
          <w:u w:val="single"/>
        </w:rPr>
        <w:lastRenderedPageBreak/>
        <w:t>1.4</w:t>
      </w:r>
      <w:r w:rsidRPr="003265FD">
        <w:rPr>
          <w:rFonts w:ascii="Arial" w:hAnsi="Arial"/>
          <w:b/>
          <w:sz w:val="18"/>
          <w:u w:val="single"/>
        </w:rPr>
        <w:tab/>
        <w:t>PARAMETRY VENKOVNÍHO OVZDUŠÍ</w:t>
      </w:r>
    </w:p>
    <w:p w:rsidR="00835D37" w:rsidRPr="003265FD" w:rsidRDefault="00835D37">
      <w:pPr>
        <w:spacing w:before="120"/>
        <w:rPr>
          <w:rFonts w:ascii="Arial" w:hAnsi="Arial"/>
          <w:b/>
          <w:sz w:val="18"/>
          <w:u w:val="single"/>
        </w:rPr>
      </w:pPr>
    </w:p>
    <w:p w:rsidR="00835D37" w:rsidRPr="003265FD" w:rsidRDefault="00F35FF6">
      <w:pPr>
        <w:tabs>
          <w:tab w:val="left" w:pos="709"/>
          <w:tab w:val="left" w:pos="4820"/>
          <w:tab w:val="left" w:pos="5245"/>
          <w:tab w:val="decimal" w:pos="5954"/>
          <w:tab w:val="left" w:pos="6096"/>
        </w:tabs>
        <w:rPr>
          <w:rFonts w:ascii="Arial" w:hAnsi="Arial"/>
          <w:sz w:val="18"/>
        </w:rPr>
      </w:pPr>
      <w:r w:rsidRPr="003265FD">
        <w:rPr>
          <w:rFonts w:ascii="Arial" w:hAnsi="Arial"/>
          <w:sz w:val="18"/>
        </w:rPr>
        <w:tab/>
        <w:t>Místo stavby</w:t>
      </w:r>
      <w:r w:rsidRPr="003265FD">
        <w:rPr>
          <w:rFonts w:ascii="Arial" w:hAnsi="Arial"/>
          <w:sz w:val="18"/>
        </w:rPr>
        <w:tab/>
      </w:r>
      <w:r w:rsidR="004113D9" w:rsidRPr="003265FD">
        <w:rPr>
          <w:rFonts w:ascii="Arial" w:hAnsi="Arial"/>
          <w:sz w:val="18"/>
        </w:rPr>
        <w:t>Brno</w:t>
      </w:r>
    </w:p>
    <w:p w:rsidR="00835D37" w:rsidRPr="003265FD" w:rsidRDefault="00C742B0">
      <w:pPr>
        <w:tabs>
          <w:tab w:val="left" w:pos="709"/>
          <w:tab w:val="left" w:pos="4820"/>
          <w:tab w:val="left" w:pos="5245"/>
          <w:tab w:val="decimal" w:pos="5954"/>
          <w:tab w:val="left" w:pos="6096"/>
        </w:tabs>
        <w:rPr>
          <w:rFonts w:ascii="Arial" w:hAnsi="Arial"/>
          <w:b/>
          <w:sz w:val="18"/>
          <w:u w:val="single"/>
        </w:rPr>
      </w:pPr>
      <w:r w:rsidRPr="003265FD">
        <w:rPr>
          <w:rFonts w:ascii="Arial" w:hAnsi="Arial"/>
          <w:sz w:val="18"/>
        </w:rPr>
        <w:tab/>
        <w:t>Nadmořská výška</w:t>
      </w:r>
      <w:r w:rsidRPr="003265FD">
        <w:rPr>
          <w:rFonts w:ascii="Arial" w:hAnsi="Arial"/>
          <w:sz w:val="18"/>
        </w:rPr>
        <w:tab/>
      </w:r>
      <w:r w:rsidR="0067574B">
        <w:rPr>
          <w:rFonts w:ascii="Arial" w:hAnsi="Arial"/>
          <w:sz w:val="18"/>
        </w:rPr>
        <w:t>230</w:t>
      </w:r>
      <w:r w:rsidR="00F34FA4" w:rsidRPr="003265FD">
        <w:rPr>
          <w:rFonts w:ascii="Arial" w:hAnsi="Arial"/>
          <w:sz w:val="18"/>
        </w:rPr>
        <w:t xml:space="preserve"> m. </w:t>
      </w:r>
      <w:r w:rsidR="00835D37" w:rsidRPr="003265FD">
        <w:rPr>
          <w:rFonts w:ascii="Arial" w:hAnsi="Arial"/>
          <w:sz w:val="18"/>
        </w:rPr>
        <w:t>n.</w:t>
      </w:r>
      <w:r w:rsidR="00F34FA4" w:rsidRPr="003265FD">
        <w:rPr>
          <w:rFonts w:ascii="Arial" w:hAnsi="Arial"/>
          <w:sz w:val="18"/>
        </w:rPr>
        <w:t xml:space="preserve"> </w:t>
      </w:r>
      <w:r w:rsidR="00835D37" w:rsidRPr="003265FD">
        <w:rPr>
          <w:rFonts w:ascii="Arial" w:hAnsi="Arial"/>
          <w:sz w:val="18"/>
        </w:rPr>
        <w:t>m.</w:t>
      </w:r>
    </w:p>
    <w:p w:rsidR="00835D37" w:rsidRPr="003265FD" w:rsidRDefault="00835D37">
      <w:pPr>
        <w:tabs>
          <w:tab w:val="left" w:pos="709"/>
          <w:tab w:val="left" w:pos="4820"/>
          <w:tab w:val="left" w:pos="5245"/>
          <w:tab w:val="decimal" w:pos="5954"/>
          <w:tab w:val="left" w:pos="6096"/>
        </w:tabs>
        <w:rPr>
          <w:rFonts w:ascii="Arial" w:hAnsi="Arial"/>
          <w:sz w:val="18"/>
        </w:rPr>
      </w:pPr>
      <w:r w:rsidRPr="003265FD">
        <w:rPr>
          <w:rFonts w:ascii="Arial" w:hAnsi="Arial"/>
          <w:sz w:val="18"/>
        </w:rPr>
        <w:tab/>
        <w:t>Letní výpočtová teplota</w:t>
      </w:r>
      <w:r w:rsidR="00910D4A" w:rsidRPr="003265FD">
        <w:rPr>
          <w:rFonts w:ascii="Arial" w:hAnsi="Arial"/>
          <w:sz w:val="18"/>
        </w:rPr>
        <w:t xml:space="preserve"> a relativní</w:t>
      </w:r>
      <w:r w:rsidR="007E426D">
        <w:rPr>
          <w:rFonts w:ascii="Arial" w:hAnsi="Arial"/>
          <w:sz w:val="18"/>
        </w:rPr>
        <w:t xml:space="preserve"> vlhkost</w:t>
      </w:r>
      <w:r w:rsidRPr="003265FD">
        <w:rPr>
          <w:rFonts w:ascii="Arial" w:hAnsi="Arial"/>
          <w:sz w:val="18"/>
        </w:rPr>
        <w:tab/>
        <w:t>t</w:t>
      </w:r>
      <w:r w:rsidRPr="003265FD">
        <w:rPr>
          <w:rFonts w:ascii="Arial" w:hAnsi="Arial"/>
          <w:sz w:val="18"/>
          <w:vertAlign w:val="subscript"/>
        </w:rPr>
        <w:t>el</w:t>
      </w:r>
      <w:r w:rsidRPr="003265FD">
        <w:rPr>
          <w:rFonts w:ascii="Arial" w:hAnsi="Arial"/>
          <w:sz w:val="18"/>
        </w:rPr>
        <w:tab/>
        <w:t>=</w:t>
      </w:r>
      <w:r w:rsidRPr="003265FD">
        <w:rPr>
          <w:rFonts w:ascii="Arial" w:hAnsi="Arial"/>
          <w:sz w:val="18"/>
        </w:rPr>
        <w:tab/>
        <w:t xml:space="preserve"> 32 </w:t>
      </w:r>
      <w:r w:rsidRPr="003265FD">
        <w:rPr>
          <w:rFonts w:ascii="Arial" w:hAnsi="Arial"/>
          <w:sz w:val="18"/>
        </w:rPr>
        <w:tab/>
        <w:t>°C</w:t>
      </w:r>
      <w:r w:rsidR="00910D4A" w:rsidRPr="003265FD">
        <w:rPr>
          <w:rFonts w:ascii="Arial" w:hAnsi="Arial"/>
          <w:sz w:val="18"/>
        </w:rPr>
        <w:t xml:space="preserve">,  </w:t>
      </w:r>
      <w:r w:rsidR="007E426D">
        <w:rPr>
          <w:rFonts w:ascii="Arial" w:hAnsi="Arial" w:cs="Arial"/>
          <w:sz w:val="18"/>
        </w:rPr>
        <w:t>ȹ=35</w:t>
      </w:r>
      <w:r w:rsidR="00910D4A" w:rsidRPr="003265FD">
        <w:rPr>
          <w:rFonts w:ascii="Arial" w:hAnsi="Arial" w:cs="Arial"/>
          <w:sz w:val="18"/>
        </w:rPr>
        <w:t>%</w:t>
      </w:r>
      <w:r w:rsidR="007E426D">
        <w:rPr>
          <w:rFonts w:ascii="Arial" w:hAnsi="Arial" w:cs="Arial"/>
          <w:sz w:val="18"/>
        </w:rPr>
        <w:t>, x=10,5 g/</w:t>
      </w:r>
      <w:proofErr w:type="spellStart"/>
      <w:r w:rsidR="007E426D">
        <w:rPr>
          <w:rFonts w:ascii="Arial" w:hAnsi="Arial" w:cs="Arial"/>
          <w:sz w:val="18"/>
        </w:rPr>
        <w:t>kg.</w:t>
      </w:r>
      <w:proofErr w:type="gramStart"/>
      <w:r w:rsidR="007E426D">
        <w:rPr>
          <w:rFonts w:ascii="Arial" w:hAnsi="Arial" w:cs="Arial"/>
          <w:sz w:val="18"/>
        </w:rPr>
        <w:t>s.v</w:t>
      </w:r>
      <w:proofErr w:type="spellEnd"/>
      <w:r w:rsidR="007E426D">
        <w:rPr>
          <w:rFonts w:ascii="Arial" w:hAnsi="Arial" w:cs="Arial"/>
          <w:sz w:val="18"/>
        </w:rPr>
        <w:t>.</w:t>
      </w:r>
      <w:proofErr w:type="gramEnd"/>
    </w:p>
    <w:p w:rsidR="00910D4A" w:rsidRPr="003265FD" w:rsidRDefault="007E426D">
      <w:pPr>
        <w:tabs>
          <w:tab w:val="left" w:pos="709"/>
          <w:tab w:val="left" w:pos="4820"/>
          <w:tab w:val="left" w:pos="5245"/>
          <w:tab w:val="decimal" w:pos="5954"/>
          <w:tab w:val="left" w:pos="6096"/>
        </w:tabs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  <w:t>Letní výpočtová entalpie</w:t>
      </w:r>
      <w:r>
        <w:rPr>
          <w:rFonts w:ascii="Arial" w:hAnsi="Arial"/>
          <w:sz w:val="18"/>
        </w:rPr>
        <w:tab/>
        <w:t>h=59,3</w:t>
      </w:r>
      <w:r w:rsidR="00910D4A" w:rsidRPr="003265FD">
        <w:rPr>
          <w:rFonts w:ascii="Arial" w:hAnsi="Arial"/>
          <w:sz w:val="18"/>
        </w:rPr>
        <w:t xml:space="preserve"> </w:t>
      </w:r>
      <w:proofErr w:type="spellStart"/>
      <w:r w:rsidR="00910D4A" w:rsidRPr="003265FD">
        <w:rPr>
          <w:rFonts w:ascii="Arial" w:hAnsi="Arial"/>
          <w:sz w:val="18"/>
        </w:rPr>
        <w:t>kJ</w:t>
      </w:r>
      <w:proofErr w:type="spellEnd"/>
      <w:r w:rsidR="00910D4A" w:rsidRPr="003265FD">
        <w:rPr>
          <w:rFonts w:ascii="Arial" w:hAnsi="Arial"/>
          <w:sz w:val="18"/>
        </w:rPr>
        <w:t>/kg</w:t>
      </w:r>
    </w:p>
    <w:p w:rsidR="00835D37" w:rsidRPr="003265FD" w:rsidRDefault="00835D37">
      <w:pPr>
        <w:tabs>
          <w:tab w:val="left" w:pos="709"/>
          <w:tab w:val="left" w:pos="4820"/>
          <w:tab w:val="left" w:pos="5245"/>
          <w:tab w:val="decimal" w:pos="5954"/>
          <w:tab w:val="left" w:pos="6096"/>
        </w:tabs>
        <w:rPr>
          <w:rFonts w:ascii="Arial" w:hAnsi="Arial"/>
          <w:sz w:val="18"/>
        </w:rPr>
      </w:pPr>
      <w:r w:rsidRPr="003265FD">
        <w:rPr>
          <w:rFonts w:ascii="Arial" w:hAnsi="Arial"/>
          <w:sz w:val="18"/>
        </w:rPr>
        <w:tab/>
        <w:t>Zimní výpočtová teplota</w:t>
      </w:r>
      <w:r w:rsidR="00910D4A" w:rsidRPr="003265FD">
        <w:rPr>
          <w:rFonts w:ascii="Arial" w:hAnsi="Arial"/>
          <w:sz w:val="18"/>
        </w:rPr>
        <w:t xml:space="preserve"> a relativní vlhkost</w:t>
      </w:r>
      <w:r w:rsidRPr="003265FD">
        <w:rPr>
          <w:rFonts w:ascii="Arial" w:hAnsi="Arial"/>
          <w:sz w:val="18"/>
        </w:rPr>
        <w:tab/>
      </w:r>
      <w:proofErr w:type="spellStart"/>
      <w:r w:rsidRPr="003265FD">
        <w:rPr>
          <w:rFonts w:ascii="Arial" w:hAnsi="Arial"/>
          <w:sz w:val="18"/>
        </w:rPr>
        <w:t>t</w:t>
      </w:r>
      <w:r w:rsidRPr="003265FD">
        <w:rPr>
          <w:rFonts w:ascii="Arial" w:hAnsi="Arial"/>
          <w:sz w:val="18"/>
          <w:vertAlign w:val="subscript"/>
        </w:rPr>
        <w:t>ez</w:t>
      </w:r>
      <w:proofErr w:type="spellEnd"/>
      <w:r w:rsidRPr="003265FD">
        <w:rPr>
          <w:rFonts w:ascii="Arial" w:hAnsi="Arial"/>
          <w:sz w:val="18"/>
        </w:rPr>
        <w:tab/>
        <w:t>=</w:t>
      </w:r>
      <w:r w:rsidRPr="003265FD">
        <w:rPr>
          <w:rFonts w:ascii="Arial" w:hAnsi="Arial"/>
          <w:sz w:val="18"/>
        </w:rPr>
        <w:tab/>
        <w:t>-1</w:t>
      </w:r>
      <w:r w:rsidR="003265FD" w:rsidRPr="003265FD">
        <w:rPr>
          <w:rFonts w:ascii="Arial" w:hAnsi="Arial"/>
          <w:sz w:val="18"/>
        </w:rPr>
        <w:t>2</w:t>
      </w:r>
      <w:r w:rsidRPr="003265FD">
        <w:rPr>
          <w:rFonts w:ascii="Arial" w:hAnsi="Arial"/>
          <w:sz w:val="18"/>
        </w:rPr>
        <w:t xml:space="preserve"> </w:t>
      </w:r>
      <w:r w:rsidRPr="003265FD">
        <w:rPr>
          <w:rFonts w:ascii="Arial" w:hAnsi="Arial"/>
          <w:sz w:val="18"/>
        </w:rPr>
        <w:tab/>
        <w:t>°C</w:t>
      </w:r>
      <w:r w:rsidR="00910D4A" w:rsidRPr="003265FD">
        <w:rPr>
          <w:rFonts w:ascii="Arial" w:hAnsi="Arial"/>
          <w:sz w:val="18"/>
        </w:rPr>
        <w:t xml:space="preserve">,  </w:t>
      </w:r>
      <w:r w:rsidR="003265FD" w:rsidRPr="003265FD">
        <w:rPr>
          <w:rFonts w:ascii="Arial" w:hAnsi="Arial" w:cs="Arial"/>
          <w:sz w:val="18"/>
        </w:rPr>
        <w:t>ȹ=95</w:t>
      </w:r>
      <w:r w:rsidR="00910D4A" w:rsidRPr="003265FD">
        <w:rPr>
          <w:rFonts w:ascii="Arial" w:hAnsi="Arial" w:cs="Arial"/>
          <w:sz w:val="18"/>
        </w:rPr>
        <w:t>%</w:t>
      </w:r>
      <w:r w:rsidR="007E426D">
        <w:rPr>
          <w:rFonts w:ascii="Arial" w:hAnsi="Arial" w:cs="Arial"/>
          <w:sz w:val="18"/>
        </w:rPr>
        <w:t>, x=1,3 g/</w:t>
      </w:r>
      <w:proofErr w:type="spellStart"/>
      <w:r w:rsidR="007E426D">
        <w:rPr>
          <w:rFonts w:ascii="Arial" w:hAnsi="Arial" w:cs="Arial"/>
          <w:sz w:val="18"/>
        </w:rPr>
        <w:t>kg.</w:t>
      </w:r>
      <w:proofErr w:type="gramStart"/>
      <w:r w:rsidR="007E426D">
        <w:rPr>
          <w:rFonts w:ascii="Arial" w:hAnsi="Arial" w:cs="Arial"/>
          <w:sz w:val="18"/>
        </w:rPr>
        <w:t>s.v</w:t>
      </w:r>
      <w:proofErr w:type="spellEnd"/>
      <w:r w:rsidR="007E426D">
        <w:rPr>
          <w:rFonts w:ascii="Arial" w:hAnsi="Arial" w:cs="Arial"/>
          <w:sz w:val="18"/>
        </w:rPr>
        <w:t>.</w:t>
      </w:r>
      <w:proofErr w:type="gramEnd"/>
    </w:p>
    <w:p w:rsidR="00910D4A" w:rsidRPr="003265FD" w:rsidRDefault="00910D4A" w:rsidP="00910D4A">
      <w:pPr>
        <w:tabs>
          <w:tab w:val="left" w:pos="709"/>
          <w:tab w:val="left" w:pos="4820"/>
          <w:tab w:val="left" w:pos="5245"/>
          <w:tab w:val="decimal" w:pos="5954"/>
          <w:tab w:val="left" w:pos="6096"/>
        </w:tabs>
        <w:rPr>
          <w:rFonts w:ascii="Arial" w:hAnsi="Arial"/>
          <w:sz w:val="18"/>
        </w:rPr>
      </w:pPr>
      <w:r w:rsidRPr="003265FD">
        <w:rPr>
          <w:rFonts w:ascii="Arial" w:hAnsi="Arial"/>
          <w:sz w:val="18"/>
        </w:rPr>
        <w:tab/>
        <w:t>Z</w:t>
      </w:r>
      <w:r w:rsidR="003265FD" w:rsidRPr="003265FD">
        <w:rPr>
          <w:rFonts w:ascii="Arial" w:hAnsi="Arial"/>
          <w:sz w:val="18"/>
        </w:rPr>
        <w:t>imní výpočtová entalpie</w:t>
      </w:r>
      <w:r w:rsidR="003265FD" w:rsidRPr="003265FD">
        <w:rPr>
          <w:rFonts w:ascii="Arial" w:hAnsi="Arial"/>
          <w:sz w:val="18"/>
        </w:rPr>
        <w:tab/>
        <w:t>h=-8,92</w:t>
      </w:r>
      <w:r w:rsidRPr="003265FD">
        <w:rPr>
          <w:rFonts w:ascii="Arial" w:hAnsi="Arial"/>
          <w:sz w:val="18"/>
        </w:rPr>
        <w:t xml:space="preserve"> </w:t>
      </w:r>
      <w:proofErr w:type="spellStart"/>
      <w:r w:rsidRPr="003265FD">
        <w:rPr>
          <w:rFonts w:ascii="Arial" w:hAnsi="Arial"/>
          <w:sz w:val="18"/>
        </w:rPr>
        <w:t>kJ</w:t>
      </w:r>
      <w:proofErr w:type="spellEnd"/>
      <w:r w:rsidRPr="003265FD">
        <w:rPr>
          <w:rFonts w:ascii="Arial" w:hAnsi="Arial"/>
          <w:sz w:val="18"/>
        </w:rPr>
        <w:t>/kg</w:t>
      </w:r>
    </w:p>
    <w:p w:rsidR="007E426D" w:rsidRPr="003265FD" w:rsidRDefault="00835D37" w:rsidP="007E426D">
      <w:pPr>
        <w:tabs>
          <w:tab w:val="left" w:pos="709"/>
          <w:tab w:val="left" w:pos="4820"/>
          <w:tab w:val="left" w:pos="5245"/>
          <w:tab w:val="decimal" w:pos="5954"/>
          <w:tab w:val="left" w:pos="6096"/>
        </w:tabs>
        <w:rPr>
          <w:rFonts w:ascii="Arial" w:hAnsi="Arial"/>
          <w:sz w:val="18"/>
        </w:rPr>
      </w:pPr>
      <w:r w:rsidRPr="003265FD">
        <w:rPr>
          <w:rFonts w:ascii="Arial" w:hAnsi="Arial"/>
          <w:sz w:val="18"/>
        </w:rPr>
        <w:t xml:space="preserve">  </w:t>
      </w:r>
      <w:r w:rsidR="007E426D">
        <w:rPr>
          <w:rFonts w:ascii="Arial" w:hAnsi="Arial"/>
          <w:sz w:val="18"/>
        </w:rPr>
        <w:tab/>
        <w:t xml:space="preserve">Letní </w:t>
      </w:r>
      <w:proofErr w:type="spellStart"/>
      <w:r w:rsidR="007E426D">
        <w:rPr>
          <w:rFonts w:ascii="Arial" w:hAnsi="Arial"/>
          <w:sz w:val="18"/>
        </w:rPr>
        <w:t>extremní</w:t>
      </w:r>
      <w:proofErr w:type="spellEnd"/>
      <w:r w:rsidR="007E426D" w:rsidRPr="003265FD">
        <w:rPr>
          <w:rFonts w:ascii="Arial" w:hAnsi="Arial"/>
          <w:sz w:val="18"/>
        </w:rPr>
        <w:t xml:space="preserve"> teplota a relativní</w:t>
      </w:r>
      <w:r w:rsidR="007E426D">
        <w:rPr>
          <w:rFonts w:ascii="Arial" w:hAnsi="Arial"/>
          <w:sz w:val="18"/>
        </w:rPr>
        <w:t xml:space="preserve"> vlhkost</w:t>
      </w:r>
      <w:r w:rsidR="007E426D" w:rsidRPr="003265FD">
        <w:rPr>
          <w:rFonts w:ascii="Arial" w:hAnsi="Arial"/>
          <w:sz w:val="18"/>
        </w:rPr>
        <w:tab/>
        <w:t>t</w:t>
      </w:r>
      <w:r w:rsidR="007E426D" w:rsidRPr="003265FD">
        <w:rPr>
          <w:rFonts w:ascii="Arial" w:hAnsi="Arial"/>
          <w:sz w:val="18"/>
          <w:vertAlign w:val="subscript"/>
        </w:rPr>
        <w:t>el</w:t>
      </w:r>
      <w:r w:rsidR="007E426D">
        <w:rPr>
          <w:rFonts w:ascii="Arial" w:hAnsi="Arial"/>
          <w:sz w:val="18"/>
        </w:rPr>
        <w:tab/>
        <w:t>=</w:t>
      </w:r>
      <w:r w:rsidR="007E426D">
        <w:rPr>
          <w:rFonts w:ascii="Arial" w:hAnsi="Arial"/>
          <w:sz w:val="18"/>
        </w:rPr>
        <w:tab/>
        <w:t xml:space="preserve"> 35</w:t>
      </w:r>
      <w:r w:rsidR="007E426D" w:rsidRPr="003265FD">
        <w:rPr>
          <w:rFonts w:ascii="Arial" w:hAnsi="Arial"/>
          <w:sz w:val="18"/>
        </w:rPr>
        <w:t xml:space="preserve"> </w:t>
      </w:r>
      <w:r w:rsidR="007E426D" w:rsidRPr="003265FD">
        <w:rPr>
          <w:rFonts w:ascii="Arial" w:hAnsi="Arial"/>
          <w:sz w:val="18"/>
        </w:rPr>
        <w:tab/>
        <w:t xml:space="preserve">°C,  </w:t>
      </w:r>
      <w:r w:rsidR="007E426D">
        <w:rPr>
          <w:rFonts w:ascii="Arial" w:hAnsi="Arial" w:cs="Arial"/>
          <w:sz w:val="18"/>
        </w:rPr>
        <w:t>ȹ=57</w:t>
      </w:r>
      <w:r w:rsidR="007E426D" w:rsidRPr="003265FD">
        <w:rPr>
          <w:rFonts w:ascii="Arial" w:hAnsi="Arial" w:cs="Arial"/>
          <w:sz w:val="18"/>
        </w:rPr>
        <w:t>%</w:t>
      </w:r>
      <w:r w:rsidR="007E426D">
        <w:rPr>
          <w:rFonts w:ascii="Arial" w:hAnsi="Arial" w:cs="Arial"/>
          <w:sz w:val="18"/>
        </w:rPr>
        <w:t>, x=20,48 g/</w:t>
      </w:r>
      <w:proofErr w:type="spellStart"/>
      <w:r w:rsidR="007E426D">
        <w:rPr>
          <w:rFonts w:ascii="Arial" w:hAnsi="Arial" w:cs="Arial"/>
          <w:sz w:val="18"/>
        </w:rPr>
        <w:t>kg.</w:t>
      </w:r>
      <w:proofErr w:type="gramStart"/>
      <w:r w:rsidR="007E426D">
        <w:rPr>
          <w:rFonts w:ascii="Arial" w:hAnsi="Arial" w:cs="Arial"/>
          <w:sz w:val="18"/>
        </w:rPr>
        <w:t>s.v</w:t>
      </w:r>
      <w:proofErr w:type="spellEnd"/>
      <w:r w:rsidR="007E426D">
        <w:rPr>
          <w:rFonts w:ascii="Arial" w:hAnsi="Arial" w:cs="Arial"/>
          <w:sz w:val="18"/>
        </w:rPr>
        <w:t>.</w:t>
      </w:r>
      <w:proofErr w:type="gramEnd"/>
    </w:p>
    <w:p w:rsidR="007E426D" w:rsidRPr="003265FD" w:rsidRDefault="007E426D" w:rsidP="007E426D">
      <w:pPr>
        <w:tabs>
          <w:tab w:val="left" w:pos="709"/>
          <w:tab w:val="left" w:pos="4820"/>
          <w:tab w:val="left" w:pos="5245"/>
          <w:tab w:val="decimal" w:pos="5954"/>
          <w:tab w:val="left" w:pos="6096"/>
        </w:tabs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  <w:t xml:space="preserve">Letní </w:t>
      </w:r>
      <w:proofErr w:type="spellStart"/>
      <w:r>
        <w:rPr>
          <w:rFonts w:ascii="Arial" w:hAnsi="Arial"/>
          <w:sz w:val="18"/>
        </w:rPr>
        <w:t>extremní</w:t>
      </w:r>
      <w:proofErr w:type="spellEnd"/>
      <w:r>
        <w:rPr>
          <w:rFonts w:ascii="Arial" w:hAnsi="Arial"/>
          <w:sz w:val="18"/>
        </w:rPr>
        <w:t xml:space="preserve"> entalpie</w:t>
      </w:r>
      <w:r>
        <w:rPr>
          <w:rFonts w:ascii="Arial" w:hAnsi="Arial"/>
          <w:sz w:val="18"/>
        </w:rPr>
        <w:tab/>
        <w:t>h=87,9</w:t>
      </w:r>
      <w:r w:rsidRPr="003265FD">
        <w:rPr>
          <w:rFonts w:ascii="Arial" w:hAnsi="Arial"/>
          <w:sz w:val="18"/>
        </w:rPr>
        <w:t xml:space="preserve"> </w:t>
      </w:r>
      <w:proofErr w:type="spellStart"/>
      <w:r w:rsidRPr="003265FD">
        <w:rPr>
          <w:rFonts w:ascii="Arial" w:hAnsi="Arial"/>
          <w:sz w:val="18"/>
        </w:rPr>
        <w:t>kJ</w:t>
      </w:r>
      <w:proofErr w:type="spellEnd"/>
      <w:r w:rsidRPr="003265FD">
        <w:rPr>
          <w:rFonts w:ascii="Arial" w:hAnsi="Arial"/>
          <w:sz w:val="18"/>
        </w:rPr>
        <w:t>/kg</w:t>
      </w:r>
    </w:p>
    <w:p w:rsidR="007E426D" w:rsidRPr="003265FD" w:rsidRDefault="007E426D" w:rsidP="007E426D">
      <w:pPr>
        <w:tabs>
          <w:tab w:val="left" w:pos="709"/>
          <w:tab w:val="left" w:pos="4820"/>
          <w:tab w:val="left" w:pos="5245"/>
          <w:tab w:val="decimal" w:pos="5954"/>
          <w:tab w:val="left" w:pos="6096"/>
        </w:tabs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  <w:t xml:space="preserve">Zimní </w:t>
      </w:r>
      <w:proofErr w:type="spellStart"/>
      <w:r>
        <w:rPr>
          <w:rFonts w:ascii="Arial" w:hAnsi="Arial"/>
          <w:sz w:val="18"/>
        </w:rPr>
        <w:t>extremní</w:t>
      </w:r>
      <w:proofErr w:type="spellEnd"/>
      <w:r w:rsidRPr="003265FD">
        <w:rPr>
          <w:rFonts w:ascii="Arial" w:hAnsi="Arial"/>
          <w:sz w:val="18"/>
        </w:rPr>
        <w:t xml:space="preserve"> teplota a relativní vlhkost</w:t>
      </w:r>
      <w:r w:rsidRPr="003265FD">
        <w:rPr>
          <w:rFonts w:ascii="Arial" w:hAnsi="Arial"/>
          <w:sz w:val="18"/>
        </w:rPr>
        <w:tab/>
      </w:r>
      <w:proofErr w:type="spellStart"/>
      <w:r w:rsidRPr="003265FD">
        <w:rPr>
          <w:rFonts w:ascii="Arial" w:hAnsi="Arial"/>
          <w:sz w:val="18"/>
        </w:rPr>
        <w:t>t</w:t>
      </w:r>
      <w:r w:rsidRPr="003265FD">
        <w:rPr>
          <w:rFonts w:ascii="Arial" w:hAnsi="Arial"/>
          <w:sz w:val="18"/>
          <w:vertAlign w:val="subscript"/>
        </w:rPr>
        <w:t>ez</w:t>
      </w:r>
      <w:proofErr w:type="spellEnd"/>
      <w:r>
        <w:rPr>
          <w:rFonts w:ascii="Arial" w:hAnsi="Arial"/>
          <w:sz w:val="18"/>
        </w:rPr>
        <w:tab/>
        <w:t>= -</w:t>
      </w:r>
      <w:r w:rsidRPr="003265FD">
        <w:rPr>
          <w:rFonts w:ascii="Arial" w:hAnsi="Arial"/>
          <w:sz w:val="18"/>
        </w:rPr>
        <w:t>2</w:t>
      </w:r>
      <w:r>
        <w:rPr>
          <w:rFonts w:ascii="Arial" w:hAnsi="Arial"/>
          <w:sz w:val="18"/>
        </w:rPr>
        <w:t>3,5</w:t>
      </w:r>
      <w:r w:rsidRPr="003265FD">
        <w:rPr>
          <w:rFonts w:ascii="Arial" w:hAnsi="Arial"/>
          <w:sz w:val="18"/>
        </w:rPr>
        <w:t xml:space="preserve"> 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 w:rsidRPr="003265FD">
        <w:rPr>
          <w:rFonts w:ascii="Arial" w:hAnsi="Arial"/>
          <w:sz w:val="18"/>
        </w:rPr>
        <w:t xml:space="preserve">°C,  </w:t>
      </w:r>
      <w:r>
        <w:rPr>
          <w:rFonts w:ascii="Arial" w:hAnsi="Arial" w:cs="Arial"/>
          <w:sz w:val="18"/>
        </w:rPr>
        <w:t>ȹ=88</w:t>
      </w:r>
      <w:r w:rsidRPr="003265FD">
        <w:rPr>
          <w:rFonts w:ascii="Arial" w:hAnsi="Arial" w:cs="Arial"/>
          <w:sz w:val="18"/>
        </w:rPr>
        <w:t>%</w:t>
      </w:r>
      <w:r>
        <w:rPr>
          <w:rFonts w:ascii="Arial" w:hAnsi="Arial" w:cs="Arial"/>
          <w:sz w:val="18"/>
        </w:rPr>
        <w:t>, x=0,4 g/</w:t>
      </w:r>
      <w:proofErr w:type="spellStart"/>
      <w:r>
        <w:rPr>
          <w:rFonts w:ascii="Arial" w:hAnsi="Arial" w:cs="Arial"/>
          <w:sz w:val="18"/>
        </w:rPr>
        <w:t>kg.</w:t>
      </w:r>
      <w:proofErr w:type="gramStart"/>
      <w:r>
        <w:rPr>
          <w:rFonts w:ascii="Arial" w:hAnsi="Arial" w:cs="Arial"/>
          <w:sz w:val="18"/>
        </w:rPr>
        <w:t>s.v</w:t>
      </w:r>
      <w:proofErr w:type="spellEnd"/>
      <w:r>
        <w:rPr>
          <w:rFonts w:ascii="Arial" w:hAnsi="Arial" w:cs="Arial"/>
          <w:sz w:val="18"/>
        </w:rPr>
        <w:t>.</w:t>
      </w:r>
      <w:proofErr w:type="gramEnd"/>
    </w:p>
    <w:p w:rsidR="007E426D" w:rsidRPr="003265FD" w:rsidRDefault="007E426D" w:rsidP="007E426D">
      <w:pPr>
        <w:tabs>
          <w:tab w:val="left" w:pos="709"/>
          <w:tab w:val="left" w:pos="4820"/>
          <w:tab w:val="left" w:pos="5245"/>
          <w:tab w:val="decimal" w:pos="5954"/>
          <w:tab w:val="left" w:pos="6096"/>
        </w:tabs>
        <w:rPr>
          <w:rFonts w:ascii="Arial" w:hAnsi="Arial"/>
          <w:sz w:val="18"/>
        </w:rPr>
      </w:pPr>
      <w:r w:rsidRPr="003265FD">
        <w:rPr>
          <w:rFonts w:ascii="Arial" w:hAnsi="Arial"/>
          <w:sz w:val="18"/>
        </w:rPr>
        <w:tab/>
        <w:t>Z</w:t>
      </w:r>
      <w:r>
        <w:rPr>
          <w:rFonts w:ascii="Arial" w:hAnsi="Arial"/>
          <w:sz w:val="18"/>
        </w:rPr>
        <w:t xml:space="preserve">imní </w:t>
      </w:r>
      <w:proofErr w:type="spellStart"/>
      <w:r>
        <w:rPr>
          <w:rFonts w:ascii="Arial" w:hAnsi="Arial"/>
          <w:sz w:val="18"/>
        </w:rPr>
        <w:t>extremní</w:t>
      </w:r>
      <w:proofErr w:type="spellEnd"/>
      <w:r>
        <w:rPr>
          <w:rFonts w:ascii="Arial" w:hAnsi="Arial"/>
          <w:sz w:val="18"/>
        </w:rPr>
        <w:t xml:space="preserve"> entalpie</w:t>
      </w:r>
      <w:r>
        <w:rPr>
          <w:rFonts w:ascii="Arial" w:hAnsi="Arial"/>
          <w:sz w:val="18"/>
        </w:rPr>
        <w:tab/>
        <w:t>h=-22,8</w:t>
      </w:r>
      <w:r w:rsidRPr="003265FD">
        <w:rPr>
          <w:rFonts w:ascii="Arial" w:hAnsi="Arial"/>
          <w:sz w:val="18"/>
        </w:rPr>
        <w:t xml:space="preserve"> </w:t>
      </w:r>
      <w:proofErr w:type="spellStart"/>
      <w:r w:rsidRPr="003265FD">
        <w:rPr>
          <w:rFonts w:ascii="Arial" w:hAnsi="Arial"/>
          <w:sz w:val="18"/>
        </w:rPr>
        <w:t>kJ</w:t>
      </w:r>
      <w:proofErr w:type="spellEnd"/>
      <w:r w:rsidRPr="003265FD">
        <w:rPr>
          <w:rFonts w:ascii="Arial" w:hAnsi="Arial"/>
          <w:sz w:val="18"/>
        </w:rPr>
        <w:t>/kg</w:t>
      </w:r>
    </w:p>
    <w:p w:rsidR="00835D37" w:rsidRPr="003265FD" w:rsidRDefault="00835D37">
      <w:pPr>
        <w:tabs>
          <w:tab w:val="left" w:pos="709"/>
          <w:tab w:val="left" w:pos="4820"/>
          <w:tab w:val="left" w:pos="5245"/>
          <w:tab w:val="decimal" w:pos="5954"/>
          <w:tab w:val="left" w:pos="6096"/>
        </w:tabs>
        <w:rPr>
          <w:rFonts w:ascii="Arial" w:hAnsi="Arial"/>
          <w:sz w:val="18"/>
        </w:rPr>
      </w:pPr>
    </w:p>
    <w:p w:rsidR="009F7543" w:rsidRDefault="009F7543" w:rsidP="00834844">
      <w:pPr>
        <w:spacing w:before="120"/>
        <w:rPr>
          <w:rFonts w:ascii="Arial" w:hAnsi="Arial"/>
          <w:b/>
          <w:sz w:val="18"/>
          <w:u w:val="single"/>
        </w:rPr>
      </w:pPr>
    </w:p>
    <w:p w:rsidR="00835D37" w:rsidRPr="002F3064" w:rsidRDefault="0083139B" w:rsidP="00834844">
      <w:pPr>
        <w:spacing w:before="120"/>
        <w:rPr>
          <w:rFonts w:ascii="Arial" w:hAnsi="Arial"/>
          <w:b/>
          <w:sz w:val="18"/>
          <w:u w:val="single"/>
        </w:rPr>
      </w:pPr>
      <w:r w:rsidRPr="002F3064">
        <w:rPr>
          <w:rFonts w:ascii="Arial" w:hAnsi="Arial"/>
          <w:b/>
          <w:sz w:val="18"/>
          <w:u w:val="single"/>
        </w:rPr>
        <w:t>1.5</w:t>
      </w:r>
      <w:r w:rsidRPr="002F3064">
        <w:rPr>
          <w:rFonts w:ascii="Arial" w:hAnsi="Arial"/>
          <w:b/>
          <w:sz w:val="18"/>
          <w:u w:val="single"/>
        </w:rPr>
        <w:tab/>
        <w:t xml:space="preserve">PARAMETRY ENERGIÍ, </w:t>
      </w:r>
      <w:r w:rsidR="00835D37" w:rsidRPr="002F3064">
        <w:rPr>
          <w:rFonts w:ascii="Arial" w:hAnsi="Arial"/>
          <w:b/>
          <w:sz w:val="18"/>
          <w:u w:val="single"/>
        </w:rPr>
        <w:t>JEJICH POUŽITÍ</w:t>
      </w:r>
    </w:p>
    <w:p w:rsidR="00834844" w:rsidRPr="002F3064" w:rsidRDefault="00834844">
      <w:pPr>
        <w:ind w:left="703"/>
        <w:rPr>
          <w:rFonts w:ascii="Arial" w:hAnsi="Arial"/>
          <w:sz w:val="18"/>
        </w:rPr>
      </w:pPr>
    </w:p>
    <w:p w:rsidR="00835D37" w:rsidRPr="002F3064" w:rsidRDefault="00835D37">
      <w:pPr>
        <w:ind w:left="703"/>
        <w:rPr>
          <w:rFonts w:ascii="Arial" w:hAnsi="Arial"/>
          <w:sz w:val="18"/>
        </w:rPr>
      </w:pPr>
      <w:r w:rsidRPr="002F3064">
        <w:rPr>
          <w:rFonts w:ascii="Arial" w:hAnsi="Arial"/>
          <w:sz w:val="18"/>
        </w:rPr>
        <w:t>Pro provoz vzduchotechnických zařízení budou použita tato media s parametry:</w:t>
      </w:r>
    </w:p>
    <w:p w:rsidR="00835D37" w:rsidRPr="002F3064" w:rsidRDefault="00835D37">
      <w:pPr>
        <w:ind w:left="703"/>
        <w:rPr>
          <w:rFonts w:ascii="Arial" w:hAnsi="Arial"/>
          <w:b/>
          <w:sz w:val="18"/>
        </w:rPr>
      </w:pPr>
    </w:p>
    <w:p w:rsidR="00835D37" w:rsidRPr="002F3064" w:rsidRDefault="00835D37">
      <w:pPr>
        <w:ind w:left="703"/>
        <w:rPr>
          <w:rFonts w:ascii="Arial" w:hAnsi="Arial"/>
          <w:sz w:val="18"/>
        </w:rPr>
      </w:pPr>
      <w:r w:rsidRPr="002F3064">
        <w:rPr>
          <w:rFonts w:ascii="Arial" w:hAnsi="Arial"/>
          <w:b/>
          <w:sz w:val="18"/>
        </w:rPr>
        <w:t>Silnoproud</w:t>
      </w:r>
      <w:r w:rsidRPr="002F3064">
        <w:rPr>
          <w:rFonts w:ascii="Arial" w:hAnsi="Arial"/>
          <w:sz w:val="18"/>
        </w:rPr>
        <w:t xml:space="preserve"> o parametrech 230V/400V/50Hz</w:t>
      </w:r>
    </w:p>
    <w:p w:rsidR="002F09D5" w:rsidRDefault="0041256E">
      <w:pPr>
        <w:ind w:left="703"/>
        <w:rPr>
          <w:rFonts w:ascii="Arial" w:hAnsi="Arial"/>
          <w:sz w:val="18"/>
        </w:rPr>
      </w:pPr>
      <w:r>
        <w:rPr>
          <w:rFonts w:ascii="Arial" w:hAnsi="Arial"/>
          <w:b/>
          <w:sz w:val="18"/>
        </w:rPr>
        <w:t xml:space="preserve">Chladná voda </w:t>
      </w:r>
      <w:r w:rsidRPr="002F3064">
        <w:rPr>
          <w:rFonts w:ascii="Arial" w:hAnsi="Arial"/>
          <w:sz w:val="18"/>
        </w:rPr>
        <w:t xml:space="preserve">o parametrech </w:t>
      </w:r>
      <w:r>
        <w:rPr>
          <w:rFonts w:ascii="Arial" w:hAnsi="Arial"/>
          <w:sz w:val="18"/>
        </w:rPr>
        <w:t>teplotního spádu 19/25</w:t>
      </w:r>
      <w:r w:rsidR="008423D0">
        <w:rPr>
          <w:rFonts w:ascii="Arial" w:hAnsi="Arial"/>
          <w:sz w:val="18"/>
        </w:rPr>
        <w:t xml:space="preserve">°C s obsahem </w:t>
      </w:r>
      <w:r w:rsidR="00D55B31">
        <w:rPr>
          <w:rFonts w:ascii="Arial" w:hAnsi="Arial"/>
          <w:sz w:val="18"/>
        </w:rPr>
        <w:t>nemrznoucí směsi 30</w:t>
      </w:r>
      <w:r>
        <w:rPr>
          <w:rFonts w:ascii="Arial" w:hAnsi="Arial"/>
          <w:sz w:val="18"/>
        </w:rPr>
        <w:t>%</w:t>
      </w:r>
    </w:p>
    <w:p w:rsidR="0041256E" w:rsidRPr="0041256E" w:rsidRDefault="0041256E">
      <w:pPr>
        <w:ind w:left="703"/>
        <w:rPr>
          <w:rFonts w:ascii="Arial" w:hAnsi="Arial"/>
          <w:b/>
          <w:sz w:val="18"/>
        </w:rPr>
      </w:pPr>
      <w:r w:rsidRPr="0041256E">
        <w:rPr>
          <w:rFonts w:ascii="Arial" w:hAnsi="Arial"/>
          <w:b/>
          <w:sz w:val="18"/>
        </w:rPr>
        <w:t xml:space="preserve">Topná voda </w:t>
      </w:r>
      <w:r w:rsidRPr="002F3064">
        <w:rPr>
          <w:rFonts w:ascii="Arial" w:hAnsi="Arial"/>
          <w:sz w:val="18"/>
        </w:rPr>
        <w:t xml:space="preserve">o parametrech </w:t>
      </w:r>
      <w:r>
        <w:rPr>
          <w:rFonts w:ascii="Arial" w:hAnsi="Arial"/>
          <w:sz w:val="18"/>
        </w:rPr>
        <w:t xml:space="preserve">teplotního spádu 75/55°C </w:t>
      </w:r>
    </w:p>
    <w:p w:rsidR="002F3064" w:rsidRDefault="002F3064">
      <w:pPr>
        <w:ind w:left="703"/>
        <w:rPr>
          <w:rFonts w:ascii="Arial" w:hAnsi="Arial"/>
          <w:sz w:val="18"/>
        </w:rPr>
      </w:pPr>
    </w:p>
    <w:p w:rsidR="008423D0" w:rsidRDefault="008423D0" w:rsidP="002F3064">
      <w:pPr>
        <w:spacing w:before="120"/>
        <w:rPr>
          <w:rFonts w:ascii="Arial" w:hAnsi="Arial"/>
          <w:b/>
          <w:sz w:val="18"/>
          <w:u w:val="single"/>
        </w:rPr>
      </w:pPr>
    </w:p>
    <w:p w:rsidR="002F3064" w:rsidRPr="002F3064" w:rsidRDefault="002F3064" w:rsidP="002F3064">
      <w:pPr>
        <w:spacing w:before="120"/>
        <w:rPr>
          <w:rFonts w:ascii="Arial" w:hAnsi="Arial"/>
          <w:b/>
          <w:sz w:val="18"/>
          <w:u w:val="single"/>
        </w:rPr>
      </w:pPr>
      <w:r>
        <w:rPr>
          <w:rFonts w:ascii="Arial" w:hAnsi="Arial"/>
          <w:b/>
          <w:sz w:val="18"/>
          <w:u w:val="single"/>
        </w:rPr>
        <w:t>1.6</w:t>
      </w:r>
      <w:r w:rsidRPr="002F3064">
        <w:rPr>
          <w:rFonts w:ascii="Arial" w:hAnsi="Arial"/>
          <w:b/>
          <w:sz w:val="18"/>
          <w:u w:val="single"/>
        </w:rPr>
        <w:tab/>
      </w:r>
      <w:r w:rsidR="00C62C6A">
        <w:rPr>
          <w:rFonts w:ascii="Arial" w:hAnsi="Arial"/>
          <w:b/>
          <w:sz w:val="18"/>
          <w:u w:val="single"/>
        </w:rPr>
        <w:t xml:space="preserve">VNITŘNÍ MIKROKLIMATICKÉ PODMÍNKY A </w:t>
      </w:r>
      <w:r>
        <w:rPr>
          <w:rFonts w:ascii="Arial" w:hAnsi="Arial"/>
          <w:b/>
          <w:sz w:val="18"/>
          <w:u w:val="single"/>
        </w:rPr>
        <w:t>TECHNOLOGICKÉ ZADÁNÍ</w:t>
      </w:r>
    </w:p>
    <w:p w:rsidR="002F3064" w:rsidRPr="002F3064" w:rsidRDefault="002F3064" w:rsidP="002F3064">
      <w:pPr>
        <w:ind w:left="703"/>
        <w:rPr>
          <w:rFonts w:ascii="Arial" w:hAnsi="Arial"/>
          <w:sz w:val="18"/>
        </w:rPr>
      </w:pPr>
    </w:p>
    <w:p w:rsidR="001A750A" w:rsidRDefault="001A750A" w:rsidP="002F3064">
      <w:pPr>
        <w:ind w:left="703"/>
        <w:rPr>
          <w:rFonts w:ascii="Arial" w:hAnsi="Arial"/>
          <w:sz w:val="18"/>
        </w:rPr>
      </w:pPr>
    </w:p>
    <w:p w:rsidR="002F3064" w:rsidRDefault="00F62A45" w:rsidP="002F3064">
      <w:pPr>
        <w:ind w:left="703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Pro pěstební a výzkumné účely je nutno </w:t>
      </w:r>
      <w:r w:rsidR="00C62C6A">
        <w:rPr>
          <w:rFonts w:ascii="Arial" w:hAnsi="Arial"/>
          <w:sz w:val="18"/>
        </w:rPr>
        <w:t xml:space="preserve">nově </w:t>
      </w:r>
      <w:r>
        <w:rPr>
          <w:rFonts w:ascii="Arial" w:hAnsi="Arial"/>
          <w:sz w:val="18"/>
        </w:rPr>
        <w:t>navrhovaným zařízením garantovat vnitřní mikroklimatické podmínky</w:t>
      </w:r>
      <w:r w:rsidR="00C62C6A">
        <w:rPr>
          <w:rFonts w:ascii="Arial" w:hAnsi="Arial"/>
          <w:sz w:val="18"/>
        </w:rPr>
        <w:t xml:space="preserve"> každé</w:t>
      </w:r>
      <w:r w:rsidR="00101446">
        <w:rPr>
          <w:rFonts w:ascii="Arial" w:hAnsi="Arial"/>
          <w:sz w:val="18"/>
        </w:rPr>
        <w:t xml:space="preserve"> kóji</w:t>
      </w:r>
      <w:r w:rsidR="00C62C6A">
        <w:rPr>
          <w:rFonts w:ascii="Arial" w:hAnsi="Arial"/>
          <w:sz w:val="18"/>
        </w:rPr>
        <w:t xml:space="preserve"> skleníku</w:t>
      </w:r>
      <w:r>
        <w:rPr>
          <w:rFonts w:ascii="Arial" w:hAnsi="Arial"/>
          <w:sz w:val="18"/>
        </w:rPr>
        <w:t>, které jsou pro různá roční období a parametry venkovního prostředí definovány takto:</w:t>
      </w:r>
    </w:p>
    <w:p w:rsidR="00F62A45" w:rsidRDefault="00F62A45" w:rsidP="002F3064">
      <w:pPr>
        <w:ind w:left="703"/>
        <w:rPr>
          <w:rFonts w:ascii="Arial" w:hAnsi="Arial"/>
          <w:sz w:val="18"/>
        </w:rPr>
      </w:pPr>
    </w:p>
    <w:p w:rsidR="00CF1B3C" w:rsidRDefault="00C62C6A" w:rsidP="00CF1B3C">
      <w:pPr>
        <w:tabs>
          <w:tab w:val="left" w:pos="709"/>
          <w:tab w:val="left" w:pos="4820"/>
          <w:tab w:val="left" w:pos="5245"/>
          <w:tab w:val="decimal" w:pos="5954"/>
          <w:tab w:val="left" w:pos="6096"/>
        </w:tabs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 w:rsidRPr="003265FD">
        <w:rPr>
          <w:rFonts w:ascii="Arial" w:hAnsi="Arial"/>
          <w:sz w:val="18"/>
        </w:rPr>
        <w:t xml:space="preserve">Letní </w:t>
      </w:r>
      <w:r w:rsidR="00CF1B3C">
        <w:rPr>
          <w:rFonts w:ascii="Arial" w:hAnsi="Arial"/>
          <w:sz w:val="18"/>
        </w:rPr>
        <w:t xml:space="preserve">a zimní vnitřní </w:t>
      </w:r>
      <w:r w:rsidRPr="003265FD">
        <w:rPr>
          <w:rFonts w:ascii="Arial" w:hAnsi="Arial"/>
          <w:sz w:val="18"/>
        </w:rPr>
        <w:t>výpočtová teplota</w:t>
      </w:r>
      <w:r w:rsidR="00CF1B3C">
        <w:rPr>
          <w:rFonts w:ascii="Arial" w:hAnsi="Arial"/>
          <w:sz w:val="18"/>
        </w:rPr>
        <w:t xml:space="preserve"> - den:</w:t>
      </w:r>
      <w:r w:rsidR="00CF1B3C">
        <w:rPr>
          <w:rFonts w:ascii="Arial" w:hAnsi="Arial"/>
          <w:sz w:val="18"/>
        </w:rPr>
        <w:tab/>
      </w:r>
      <w:r w:rsidR="00CF1B3C">
        <w:rPr>
          <w:rFonts w:ascii="Arial" w:hAnsi="Arial"/>
          <w:sz w:val="18"/>
        </w:rPr>
        <w:tab/>
      </w:r>
      <w:r w:rsidR="00CF1B3C" w:rsidRPr="003265FD">
        <w:rPr>
          <w:rFonts w:ascii="Arial" w:hAnsi="Arial"/>
          <w:sz w:val="18"/>
        </w:rPr>
        <w:t>t</w:t>
      </w:r>
      <w:r w:rsidR="00CF1B3C">
        <w:rPr>
          <w:rFonts w:ascii="Arial" w:hAnsi="Arial"/>
          <w:sz w:val="18"/>
          <w:vertAlign w:val="subscript"/>
        </w:rPr>
        <w:t>i</w:t>
      </w:r>
      <w:r w:rsidR="00CF1B3C">
        <w:rPr>
          <w:rFonts w:ascii="Arial" w:hAnsi="Arial"/>
          <w:sz w:val="18"/>
        </w:rPr>
        <w:tab/>
        <w:t xml:space="preserve">= </w:t>
      </w:r>
      <w:r w:rsidR="00CF1B3C">
        <w:rPr>
          <w:rFonts w:ascii="Arial" w:hAnsi="Arial"/>
          <w:sz w:val="18"/>
        </w:rPr>
        <w:tab/>
        <w:t xml:space="preserve">+ </w:t>
      </w:r>
      <w:proofErr w:type="gramStart"/>
      <w:r w:rsidR="00CF1B3C">
        <w:rPr>
          <w:rFonts w:ascii="Arial" w:hAnsi="Arial"/>
          <w:sz w:val="18"/>
        </w:rPr>
        <w:t xml:space="preserve">21 </w:t>
      </w:r>
      <w:r w:rsidR="00CF1B3C" w:rsidRPr="003265FD">
        <w:rPr>
          <w:rFonts w:ascii="Arial" w:hAnsi="Arial"/>
          <w:sz w:val="18"/>
        </w:rPr>
        <w:t>°C</w:t>
      </w:r>
      <w:r w:rsidR="00CF1B3C">
        <w:rPr>
          <w:rFonts w:ascii="Arial" w:hAnsi="Arial"/>
          <w:sz w:val="18"/>
        </w:rPr>
        <w:t xml:space="preserve">  až</w:t>
      </w:r>
      <w:proofErr w:type="gramEnd"/>
      <w:r w:rsidR="00CF1B3C">
        <w:rPr>
          <w:rFonts w:ascii="Arial" w:hAnsi="Arial"/>
          <w:sz w:val="18"/>
        </w:rPr>
        <w:t xml:space="preserve">  28°C </w:t>
      </w:r>
      <w:r w:rsidR="00CF1B3C">
        <w:rPr>
          <w:rFonts w:ascii="Arial" w:hAnsi="Arial" w:cs="Arial"/>
          <w:sz w:val="18"/>
        </w:rPr>
        <w:t xml:space="preserve">± </w:t>
      </w:r>
      <w:r w:rsidR="00CF1B3C">
        <w:rPr>
          <w:rFonts w:ascii="Arial" w:hAnsi="Arial"/>
          <w:sz w:val="18"/>
        </w:rPr>
        <w:t>2°C, regulovatelná</w:t>
      </w:r>
    </w:p>
    <w:p w:rsidR="00CF1B3C" w:rsidRDefault="00CF1B3C" w:rsidP="00CF1B3C">
      <w:pPr>
        <w:tabs>
          <w:tab w:val="left" w:pos="709"/>
          <w:tab w:val="left" w:pos="4820"/>
          <w:tab w:val="left" w:pos="5245"/>
          <w:tab w:val="decimal" w:pos="5954"/>
          <w:tab w:val="left" w:pos="6096"/>
        </w:tabs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 w:rsidRPr="003265FD">
        <w:rPr>
          <w:rFonts w:ascii="Arial" w:hAnsi="Arial"/>
          <w:sz w:val="18"/>
        </w:rPr>
        <w:t xml:space="preserve">Letní </w:t>
      </w:r>
      <w:r>
        <w:rPr>
          <w:rFonts w:ascii="Arial" w:hAnsi="Arial"/>
          <w:sz w:val="18"/>
        </w:rPr>
        <w:t xml:space="preserve">a zimní vnitřní </w:t>
      </w:r>
      <w:r w:rsidRPr="003265FD">
        <w:rPr>
          <w:rFonts w:ascii="Arial" w:hAnsi="Arial"/>
          <w:sz w:val="18"/>
        </w:rPr>
        <w:t>výpočtová teplota</w:t>
      </w:r>
      <w:r>
        <w:rPr>
          <w:rFonts w:ascii="Arial" w:hAnsi="Arial"/>
          <w:sz w:val="18"/>
        </w:rPr>
        <w:t xml:space="preserve"> - noc: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 w:rsidRPr="003265FD">
        <w:rPr>
          <w:rFonts w:ascii="Arial" w:hAnsi="Arial"/>
          <w:sz w:val="18"/>
        </w:rPr>
        <w:t>t</w:t>
      </w:r>
      <w:r>
        <w:rPr>
          <w:rFonts w:ascii="Arial" w:hAnsi="Arial"/>
          <w:sz w:val="18"/>
          <w:vertAlign w:val="subscript"/>
        </w:rPr>
        <w:t>i</w:t>
      </w:r>
      <w:r>
        <w:rPr>
          <w:rFonts w:ascii="Arial" w:hAnsi="Arial"/>
          <w:sz w:val="18"/>
        </w:rPr>
        <w:tab/>
        <w:t xml:space="preserve">= </w:t>
      </w:r>
      <w:r>
        <w:rPr>
          <w:rFonts w:ascii="Arial" w:hAnsi="Arial"/>
          <w:sz w:val="18"/>
        </w:rPr>
        <w:tab/>
        <w:t xml:space="preserve">+ </w:t>
      </w:r>
      <w:proofErr w:type="gramStart"/>
      <w:r>
        <w:rPr>
          <w:rFonts w:ascii="Arial" w:hAnsi="Arial"/>
          <w:sz w:val="18"/>
        </w:rPr>
        <w:t xml:space="preserve">19 </w:t>
      </w:r>
      <w:r w:rsidRPr="003265FD">
        <w:rPr>
          <w:rFonts w:ascii="Arial" w:hAnsi="Arial"/>
          <w:sz w:val="18"/>
        </w:rPr>
        <w:t>°C</w:t>
      </w:r>
      <w:r>
        <w:rPr>
          <w:rFonts w:ascii="Arial" w:hAnsi="Arial"/>
          <w:sz w:val="18"/>
        </w:rPr>
        <w:t xml:space="preserve">  až</w:t>
      </w:r>
      <w:proofErr w:type="gramEnd"/>
      <w:r>
        <w:rPr>
          <w:rFonts w:ascii="Arial" w:hAnsi="Arial"/>
          <w:sz w:val="18"/>
        </w:rPr>
        <w:t xml:space="preserve">  26°C </w:t>
      </w:r>
      <w:r>
        <w:rPr>
          <w:rFonts w:ascii="Arial" w:hAnsi="Arial" w:cs="Arial"/>
          <w:sz w:val="18"/>
        </w:rPr>
        <w:t xml:space="preserve">± </w:t>
      </w:r>
      <w:r>
        <w:rPr>
          <w:rFonts w:ascii="Arial" w:hAnsi="Arial"/>
          <w:sz w:val="18"/>
        </w:rPr>
        <w:t>2°C, regulovatelná</w:t>
      </w:r>
    </w:p>
    <w:p w:rsidR="0015035B" w:rsidRDefault="00CF1B3C" w:rsidP="00CF1B3C">
      <w:pPr>
        <w:tabs>
          <w:tab w:val="left" w:pos="709"/>
          <w:tab w:val="left" w:pos="4820"/>
          <w:tab w:val="left" w:pos="5245"/>
          <w:tab w:val="decimal" w:pos="5954"/>
          <w:tab w:val="left" w:pos="6096"/>
        </w:tabs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</w:p>
    <w:p w:rsidR="00CF1B3C" w:rsidRDefault="0015035B" w:rsidP="00CF1B3C">
      <w:pPr>
        <w:tabs>
          <w:tab w:val="left" w:pos="709"/>
          <w:tab w:val="left" w:pos="4820"/>
          <w:tab w:val="left" w:pos="5245"/>
          <w:tab w:val="decimal" w:pos="5954"/>
          <w:tab w:val="left" w:pos="6096"/>
        </w:tabs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 w:rsidR="00CF1B3C">
        <w:rPr>
          <w:rFonts w:ascii="Arial" w:hAnsi="Arial"/>
          <w:sz w:val="18"/>
        </w:rPr>
        <w:t xml:space="preserve">Pro </w:t>
      </w:r>
      <w:proofErr w:type="spellStart"/>
      <w:r w:rsidR="00CF1B3C">
        <w:rPr>
          <w:rFonts w:ascii="Arial" w:hAnsi="Arial"/>
          <w:sz w:val="18"/>
        </w:rPr>
        <w:t>extremní</w:t>
      </w:r>
      <w:proofErr w:type="spellEnd"/>
      <w:r w:rsidR="00CF1B3C">
        <w:rPr>
          <w:rFonts w:ascii="Arial" w:hAnsi="Arial"/>
          <w:sz w:val="18"/>
        </w:rPr>
        <w:t xml:space="preserve"> parametry teploty</w:t>
      </w:r>
      <w:r w:rsidRPr="0015035B">
        <w:rPr>
          <w:rFonts w:ascii="Arial" w:hAnsi="Arial"/>
          <w:sz w:val="18"/>
        </w:rPr>
        <w:t xml:space="preserve"> </w:t>
      </w:r>
      <w:proofErr w:type="spellStart"/>
      <w:r w:rsidRPr="003265FD">
        <w:rPr>
          <w:rFonts w:ascii="Arial" w:hAnsi="Arial"/>
          <w:sz w:val="18"/>
        </w:rPr>
        <w:t>t</w:t>
      </w:r>
      <w:r>
        <w:rPr>
          <w:rFonts w:ascii="Arial" w:hAnsi="Arial"/>
          <w:sz w:val="18"/>
          <w:vertAlign w:val="subscript"/>
        </w:rPr>
        <w:t>e</w:t>
      </w:r>
      <w:proofErr w:type="spellEnd"/>
      <w:r>
        <w:rPr>
          <w:rFonts w:ascii="Arial" w:hAnsi="Arial"/>
          <w:sz w:val="18"/>
          <w:vertAlign w:val="subscript"/>
        </w:rPr>
        <w:t xml:space="preserve">= </w:t>
      </w:r>
      <w:r>
        <w:rPr>
          <w:rFonts w:ascii="Arial" w:hAnsi="Arial"/>
          <w:sz w:val="18"/>
        </w:rPr>
        <w:t>32 - 35</w:t>
      </w:r>
      <w:r w:rsidRPr="003265FD">
        <w:rPr>
          <w:rFonts w:ascii="Arial" w:hAnsi="Arial"/>
          <w:sz w:val="18"/>
        </w:rPr>
        <w:t>°C</w:t>
      </w:r>
      <w:r>
        <w:rPr>
          <w:rFonts w:ascii="Arial" w:hAnsi="Arial"/>
          <w:sz w:val="18"/>
        </w:rPr>
        <w:tab/>
        <w:t xml:space="preserve">        </w:t>
      </w:r>
      <w:r w:rsidRPr="003265FD">
        <w:rPr>
          <w:rFonts w:ascii="Arial" w:hAnsi="Arial"/>
          <w:sz w:val="18"/>
        </w:rPr>
        <w:t>t</w:t>
      </w:r>
      <w:r>
        <w:rPr>
          <w:rFonts w:ascii="Arial" w:hAnsi="Arial"/>
          <w:sz w:val="18"/>
          <w:vertAlign w:val="subscript"/>
        </w:rPr>
        <w:t>i</w:t>
      </w:r>
      <w:r>
        <w:rPr>
          <w:rFonts w:ascii="Arial" w:hAnsi="Arial"/>
          <w:sz w:val="18"/>
        </w:rPr>
        <w:tab/>
        <w:t xml:space="preserve">= </w:t>
      </w:r>
      <w:r>
        <w:rPr>
          <w:rFonts w:ascii="Arial" w:hAnsi="Arial"/>
          <w:sz w:val="18"/>
        </w:rPr>
        <w:tab/>
        <w:t>+ 23</w:t>
      </w:r>
      <w:r w:rsidRPr="003265FD">
        <w:rPr>
          <w:rFonts w:ascii="Arial" w:hAnsi="Arial"/>
          <w:sz w:val="18"/>
        </w:rPr>
        <w:t>°C</w:t>
      </w:r>
      <w:r>
        <w:rPr>
          <w:rFonts w:ascii="Arial" w:hAnsi="Arial"/>
          <w:sz w:val="18"/>
        </w:rPr>
        <w:t xml:space="preserve"> </w:t>
      </w:r>
      <w:r>
        <w:rPr>
          <w:rFonts w:ascii="Arial" w:hAnsi="Arial" w:cs="Arial"/>
          <w:sz w:val="18"/>
        </w:rPr>
        <w:t xml:space="preserve">± </w:t>
      </w:r>
      <w:r>
        <w:rPr>
          <w:rFonts w:ascii="Arial" w:hAnsi="Arial"/>
          <w:sz w:val="18"/>
        </w:rPr>
        <w:t>2°C</w:t>
      </w:r>
    </w:p>
    <w:p w:rsidR="0015035B" w:rsidRDefault="0015035B" w:rsidP="0015035B">
      <w:pPr>
        <w:tabs>
          <w:tab w:val="left" w:pos="709"/>
          <w:tab w:val="left" w:pos="4820"/>
          <w:tab w:val="left" w:pos="5245"/>
          <w:tab w:val="decimal" w:pos="5954"/>
          <w:tab w:val="left" w:pos="6096"/>
        </w:tabs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  <w:t xml:space="preserve">Pro </w:t>
      </w:r>
      <w:proofErr w:type="spellStart"/>
      <w:r>
        <w:rPr>
          <w:rFonts w:ascii="Arial" w:hAnsi="Arial"/>
          <w:sz w:val="18"/>
        </w:rPr>
        <w:t>extremní</w:t>
      </w:r>
      <w:proofErr w:type="spellEnd"/>
      <w:r>
        <w:rPr>
          <w:rFonts w:ascii="Arial" w:hAnsi="Arial"/>
          <w:sz w:val="18"/>
        </w:rPr>
        <w:t xml:space="preserve"> parametry teploty</w:t>
      </w:r>
      <w:r w:rsidRPr="0015035B">
        <w:rPr>
          <w:rFonts w:ascii="Arial" w:hAnsi="Arial"/>
          <w:sz w:val="18"/>
        </w:rPr>
        <w:t xml:space="preserve"> </w:t>
      </w:r>
      <w:proofErr w:type="spellStart"/>
      <w:r w:rsidRPr="003265FD">
        <w:rPr>
          <w:rFonts w:ascii="Arial" w:hAnsi="Arial"/>
          <w:sz w:val="18"/>
        </w:rPr>
        <w:t>t</w:t>
      </w:r>
      <w:r>
        <w:rPr>
          <w:rFonts w:ascii="Arial" w:hAnsi="Arial"/>
          <w:sz w:val="18"/>
          <w:vertAlign w:val="subscript"/>
        </w:rPr>
        <w:t>e</w:t>
      </w:r>
      <w:proofErr w:type="spellEnd"/>
      <w:r>
        <w:rPr>
          <w:rFonts w:ascii="Arial" w:hAnsi="Arial"/>
          <w:sz w:val="18"/>
          <w:vertAlign w:val="subscript"/>
        </w:rPr>
        <w:t xml:space="preserve">= </w:t>
      </w:r>
      <w:r>
        <w:rPr>
          <w:rFonts w:ascii="Arial" w:hAnsi="Arial"/>
          <w:sz w:val="18"/>
        </w:rPr>
        <w:t xml:space="preserve">35 + </w:t>
      </w:r>
      <w:proofErr w:type="spellStart"/>
      <w:r>
        <w:rPr>
          <w:rFonts w:ascii="Arial" w:hAnsi="Arial" w:cs="Arial"/>
          <w:sz w:val="18"/>
        </w:rPr>
        <w:t>Δ</w:t>
      </w:r>
      <w:r>
        <w:rPr>
          <w:rFonts w:ascii="Arial" w:hAnsi="Arial"/>
          <w:sz w:val="18"/>
        </w:rPr>
        <w:t>t</w:t>
      </w:r>
      <w:proofErr w:type="spellEnd"/>
      <w:r>
        <w:rPr>
          <w:rFonts w:ascii="Arial" w:hAnsi="Arial"/>
          <w:sz w:val="18"/>
        </w:rPr>
        <w:tab/>
        <w:t xml:space="preserve">        </w:t>
      </w:r>
      <w:r w:rsidRPr="003265FD">
        <w:rPr>
          <w:rFonts w:ascii="Arial" w:hAnsi="Arial"/>
          <w:sz w:val="18"/>
        </w:rPr>
        <w:t>t</w:t>
      </w:r>
      <w:r>
        <w:rPr>
          <w:rFonts w:ascii="Arial" w:hAnsi="Arial"/>
          <w:sz w:val="18"/>
          <w:vertAlign w:val="subscript"/>
        </w:rPr>
        <w:t>i</w:t>
      </w:r>
      <w:r w:rsidR="006C3D09">
        <w:rPr>
          <w:rFonts w:ascii="Arial" w:hAnsi="Arial"/>
          <w:sz w:val="18"/>
        </w:rPr>
        <w:tab/>
        <w:t xml:space="preserve">= </w:t>
      </w:r>
      <w:r w:rsidR="006C3D09">
        <w:rPr>
          <w:rFonts w:ascii="Arial" w:hAnsi="Arial"/>
          <w:sz w:val="18"/>
        </w:rPr>
        <w:tab/>
        <w:t>+ 23</w:t>
      </w:r>
      <w:r w:rsidRPr="003265FD">
        <w:rPr>
          <w:rFonts w:ascii="Arial" w:hAnsi="Arial"/>
          <w:sz w:val="18"/>
        </w:rPr>
        <w:t>°C</w:t>
      </w:r>
      <w:r>
        <w:rPr>
          <w:rFonts w:ascii="Arial" w:hAnsi="Arial"/>
          <w:sz w:val="18"/>
        </w:rPr>
        <w:t xml:space="preserve"> </w:t>
      </w:r>
      <w:r>
        <w:rPr>
          <w:rFonts w:ascii="Arial" w:hAnsi="Arial" w:cs="Arial"/>
          <w:sz w:val="18"/>
        </w:rPr>
        <w:t xml:space="preserve">± </w:t>
      </w:r>
      <w:r>
        <w:rPr>
          <w:rFonts w:ascii="Arial" w:hAnsi="Arial"/>
          <w:sz w:val="18"/>
        </w:rPr>
        <w:t xml:space="preserve">2°C + </w:t>
      </w:r>
      <w:proofErr w:type="spellStart"/>
      <w:r>
        <w:rPr>
          <w:rFonts w:ascii="Arial" w:hAnsi="Arial" w:cs="Arial"/>
          <w:sz w:val="18"/>
        </w:rPr>
        <w:t>Δ</w:t>
      </w:r>
      <w:r>
        <w:rPr>
          <w:rFonts w:ascii="Arial" w:hAnsi="Arial"/>
          <w:sz w:val="18"/>
        </w:rPr>
        <w:t>t</w:t>
      </w:r>
      <w:proofErr w:type="spellEnd"/>
    </w:p>
    <w:p w:rsidR="0015035B" w:rsidRDefault="0015035B" w:rsidP="0015035B">
      <w:pPr>
        <w:tabs>
          <w:tab w:val="left" w:pos="709"/>
          <w:tab w:val="left" w:pos="4820"/>
          <w:tab w:val="left" w:pos="5245"/>
          <w:tab w:val="decimal" w:pos="5954"/>
          <w:tab w:val="left" w:pos="6096"/>
        </w:tabs>
        <w:rPr>
          <w:rFonts w:ascii="Arial" w:hAnsi="Arial"/>
          <w:sz w:val="18"/>
        </w:rPr>
      </w:pPr>
    </w:p>
    <w:p w:rsidR="00CF1B3C" w:rsidRDefault="0015035B" w:rsidP="00CF1B3C">
      <w:pPr>
        <w:tabs>
          <w:tab w:val="left" w:pos="709"/>
          <w:tab w:val="left" w:pos="4820"/>
          <w:tab w:val="left" w:pos="5245"/>
          <w:tab w:val="decimal" w:pos="5954"/>
          <w:tab w:val="left" w:pos="6096"/>
        </w:tabs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 w:rsidR="00CF1B3C" w:rsidRPr="003265FD">
        <w:rPr>
          <w:rFonts w:ascii="Arial" w:hAnsi="Arial"/>
          <w:sz w:val="18"/>
        </w:rPr>
        <w:t xml:space="preserve">Letní </w:t>
      </w:r>
      <w:r w:rsidR="00CF1B3C">
        <w:rPr>
          <w:rFonts w:ascii="Arial" w:hAnsi="Arial"/>
          <w:sz w:val="18"/>
        </w:rPr>
        <w:t xml:space="preserve">a zimní vnitřní </w:t>
      </w:r>
      <w:r w:rsidR="00CF1B3C" w:rsidRPr="003265FD">
        <w:rPr>
          <w:rFonts w:ascii="Arial" w:hAnsi="Arial"/>
          <w:sz w:val="18"/>
        </w:rPr>
        <w:t>výpočtová</w:t>
      </w:r>
      <w:r w:rsidR="00CF1B3C">
        <w:rPr>
          <w:rFonts w:ascii="Arial" w:hAnsi="Arial"/>
          <w:sz w:val="18"/>
        </w:rPr>
        <w:t xml:space="preserve"> relativní vlhkost</w:t>
      </w:r>
      <w:r w:rsidR="00CF1B3C" w:rsidRPr="00CF1B3C">
        <w:rPr>
          <w:rFonts w:ascii="Arial" w:hAnsi="Arial" w:cs="Arial"/>
          <w:sz w:val="18"/>
        </w:rPr>
        <w:t xml:space="preserve"> </w:t>
      </w:r>
      <w:r w:rsidR="00CF1B3C">
        <w:rPr>
          <w:rFonts w:ascii="Arial" w:hAnsi="Arial" w:cs="Arial"/>
          <w:sz w:val="18"/>
        </w:rPr>
        <w:tab/>
      </w:r>
      <w:r w:rsidR="00CF1B3C">
        <w:rPr>
          <w:rFonts w:ascii="Arial" w:hAnsi="Arial" w:cs="Arial"/>
          <w:sz w:val="18"/>
        </w:rPr>
        <w:tab/>
        <w:t>ȹi</w:t>
      </w:r>
      <w:r w:rsidR="00CF1B3C">
        <w:rPr>
          <w:rFonts w:ascii="Arial" w:hAnsi="Arial" w:cs="Arial"/>
          <w:sz w:val="18"/>
        </w:rPr>
        <w:tab/>
        <w:t>=</w:t>
      </w:r>
      <w:r w:rsidR="00CF1B3C">
        <w:rPr>
          <w:rFonts w:ascii="Arial" w:hAnsi="Arial" w:cs="Arial"/>
          <w:sz w:val="18"/>
        </w:rPr>
        <w:tab/>
        <w:t xml:space="preserve">  60 - 80</w:t>
      </w:r>
      <w:r w:rsidR="00CF1B3C" w:rsidRPr="003265FD">
        <w:rPr>
          <w:rFonts w:ascii="Arial" w:hAnsi="Arial" w:cs="Arial"/>
          <w:sz w:val="18"/>
        </w:rPr>
        <w:t>%</w:t>
      </w:r>
      <w:r w:rsidR="00CF1B3C">
        <w:rPr>
          <w:rFonts w:ascii="Arial" w:hAnsi="Arial" w:cs="Arial"/>
          <w:sz w:val="18"/>
        </w:rPr>
        <w:t xml:space="preserve"> ± </w:t>
      </w:r>
      <w:r w:rsidR="00CF1B3C">
        <w:rPr>
          <w:rFonts w:ascii="Arial" w:hAnsi="Arial"/>
          <w:sz w:val="18"/>
        </w:rPr>
        <w:t>5</w:t>
      </w:r>
      <w:r>
        <w:rPr>
          <w:rFonts w:ascii="Arial" w:hAnsi="Arial"/>
          <w:sz w:val="18"/>
        </w:rPr>
        <w:t>%</w:t>
      </w:r>
    </w:p>
    <w:p w:rsidR="00CF1B3C" w:rsidRDefault="00CF1B3C" w:rsidP="00CF1B3C">
      <w:pPr>
        <w:tabs>
          <w:tab w:val="left" w:pos="709"/>
          <w:tab w:val="left" w:pos="4820"/>
          <w:tab w:val="left" w:pos="5245"/>
          <w:tab w:val="decimal" w:pos="5954"/>
          <w:tab w:val="left" w:pos="6096"/>
        </w:tabs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  <w:t xml:space="preserve">Pro </w:t>
      </w:r>
      <w:proofErr w:type="spellStart"/>
      <w:r>
        <w:rPr>
          <w:rFonts w:ascii="Arial" w:hAnsi="Arial"/>
          <w:sz w:val="18"/>
        </w:rPr>
        <w:t>extremní</w:t>
      </w:r>
      <w:proofErr w:type="spellEnd"/>
      <w:r>
        <w:rPr>
          <w:rFonts w:ascii="Arial" w:hAnsi="Arial"/>
          <w:sz w:val="18"/>
        </w:rPr>
        <w:t xml:space="preserve"> parametry vlhkosti venkovního ovzduší </w:t>
      </w:r>
      <w:r>
        <w:rPr>
          <w:rFonts w:ascii="Arial" w:hAnsi="Arial"/>
          <w:sz w:val="18"/>
        </w:rPr>
        <w:tab/>
      </w:r>
      <w:r>
        <w:rPr>
          <w:rFonts w:ascii="Arial" w:hAnsi="Arial" w:cs="Arial"/>
          <w:sz w:val="18"/>
        </w:rPr>
        <w:t>ȹi</w:t>
      </w:r>
      <w:r>
        <w:rPr>
          <w:rFonts w:ascii="Arial" w:hAnsi="Arial" w:cs="Arial"/>
          <w:sz w:val="18"/>
        </w:rPr>
        <w:tab/>
        <w:t>=</w:t>
      </w:r>
      <w:r>
        <w:rPr>
          <w:rFonts w:ascii="Arial" w:hAnsi="Arial" w:cs="Arial"/>
          <w:sz w:val="18"/>
        </w:rPr>
        <w:tab/>
        <w:t xml:space="preserve">  90</w:t>
      </w:r>
      <w:r w:rsidRPr="003265FD">
        <w:rPr>
          <w:rFonts w:ascii="Arial" w:hAnsi="Arial" w:cs="Arial"/>
          <w:sz w:val="18"/>
        </w:rPr>
        <w:t>%</w:t>
      </w:r>
      <w:r>
        <w:rPr>
          <w:rFonts w:ascii="Arial" w:hAnsi="Arial" w:cs="Arial"/>
          <w:sz w:val="18"/>
        </w:rPr>
        <w:t xml:space="preserve"> ± </w:t>
      </w:r>
      <w:r>
        <w:rPr>
          <w:rFonts w:ascii="Arial" w:hAnsi="Arial"/>
          <w:sz w:val="18"/>
        </w:rPr>
        <w:t>5%</w:t>
      </w:r>
    </w:p>
    <w:p w:rsidR="00CF1B3C" w:rsidRDefault="00CF1B3C" w:rsidP="00CF1B3C">
      <w:pPr>
        <w:tabs>
          <w:tab w:val="left" w:pos="709"/>
          <w:tab w:val="left" w:pos="4820"/>
          <w:tab w:val="left" w:pos="5245"/>
          <w:tab w:val="decimal" w:pos="5954"/>
          <w:tab w:val="left" w:pos="6096"/>
        </w:tabs>
        <w:rPr>
          <w:rFonts w:ascii="Arial" w:hAnsi="Arial"/>
          <w:sz w:val="18"/>
        </w:rPr>
      </w:pPr>
    </w:p>
    <w:p w:rsidR="00F62A45" w:rsidRDefault="008B65EE" w:rsidP="002F3064">
      <w:pPr>
        <w:ind w:left="703"/>
        <w:rPr>
          <w:rFonts w:ascii="Arial" w:hAnsi="Arial"/>
          <w:sz w:val="18"/>
        </w:rPr>
      </w:pPr>
      <w:r>
        <w:rPr>
          <w:rFonts w:ascii="Arial" w:hAnsi="Arial"/>
          <w:sz w:val="18"/>
        </w:rPr>
        <w:t>Dále byly stanoveny požadavky:</w:t>
      </w:r>
    </w:p>
    <w:p w:rsidR="008B65EE" w:rsidRDefault="008B65EE" w:rsidP="002F3064">
      <w:pPr>
        <w:ind w:left="703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- zajištění přívodu </w:t>
      </w:r>
      <w:r w:rsidR="006C3D09">
        <w:rPr>
          <w:rFonts w:ascii="Arial" w:hAnsi="Arial"/>
          <w:sz w:val="18"/>
        </w:rPr>
        <w:t xml:space="preserve">čerstvého </w:t>
      </w:r>
      <w:r>
        <w:rPr>
          <w:rFonts w:ascii="Arial" w:hAnsi="Arial"/>
          <w:sz w:val="18"/>
        </w:rPr>
        <w:t>vzduchu</w:t>
      </w:r>
      <w:r w:rsidR="006C3D09">
        <w:rPr>
          <w:rFonts w:ascii="Arial" w:hAnsi="Arial"/>
          <w:sz w:val="18"/>
        </w:rPr>
        <w:t xml:space="preserve"> (zamezení tvorby inhibice růstu akumulací </w:t>
      </w:r>
      <w:proofErr w:type="spellStart"/>
      <w:r w:rsidR="006C3D09">
        <w:rPr>
          <w:rFonts w:ascii="Arial" w:hAnsi="Arial"/>
          <w:sz w:val="18"/>
        </w:rPr>
        <w:t>ethylénu</w:t>
      </w:r>
      <w:proofErr w:type="spellEnd"/>
      <w:r w:rsidR="006C3D09">
        <w:rPr>
          <w:rFonts w:ascii="Arial" w:hAnsi="Arial"/>
          <w:sz w:val="18"/>
        </w:rPr>
        <w:t>)</w:t>
      </w:r>
      <w:r w:rsidR="007C6314">
        <w:rPr>
          <w:rFonts w:ascii="Arial" w:hAnsi="Arial"/>
          <w:sz w:val="18"/>
        </w:rPr>
        <w:t xml:space="preserve"> a to min.15</w:t>
      </w:r>
      <w:r>
        <w:rPr>
          <w:rFonts w:ascii="Arial" w:hAnsi="Arial"/>
          <w:sz w:val="18"/>
        </w:rPr>
        <w:t>m3/h/m2 pěstební plochy</w:t>
      </w:r>
    </w:p>
    <w:p w:rsidR="0015035B" w:rsidRDefault="0015035B" w:rsidP="002F3064">
      <w:pPr>
        <w:ind w:left="703"/>
        <w:rPr>
          <w:rFonts w:ascii="Arial" w:hAnsi="Arial"/>
          <w:sz w:val="18"/>
        </w:rPr>
      </w:pPr>
      <w:r>
        <w:rPr>
          <w:rFonts w:ascii="Arial" w:hAnsi="Arial"/>
          <w:sz w:val="18"/>
        </w:rPr>
        <w:t>- regulace teploty a vlhkosti bude umožněna v</w:t>
      </w:r>
      <w:r w:rsidR="00101446">
        <w:rPr>
          <w:rFonts w:ascii="Arial" w:hAnsi="Arial"/>
          <w:sz w:val="18"/>
        </w:rPr>
        <w:t> </w:t>
      </w:r>
      <w:r>
        <w:rPr>
          <w:rFonts w:ascii="Arial" w:hAnsi="Arial"/>
          <w:sz w:val="18"/>
        </w:rPr>
        <w:t>každ</w:t>
      </w:r>
      <w:r w:rsidR="000959E6">
        <w:rPr>
          <w:rFonts w:ascii="Arial" w:hAnsi="Arial"/>
          <w:sz w:val="18"/>
        </w:rPr>
        <w:t>é</w:t>
      </w:r>
      <w:r w:rsidR="00101446">
        <w:rPr>
          <w:rFonts w:ascii="Arial" w:hAnsi="Arial"/>
          <w:sz w:val="18"/>
        </w:rPr>
        <w:t xml:space="preserve"> kóji</w:t>
      </w:r>
      <w:r>
        <w:rPr>
          <w:rFonts w:ascii="Arial" w:hAnsi="Arial"/>
          <w:sz w:val="18"/>
        </w:rPr>
        <w:t xml:space="preserve"> skleníku nezávisle</w:t>
      </w:r>
    </w:p>
    <w:p w:rsidR="00F62A45" w:rsidRDefault="00F62A45" w:rsidP="002F3064">
      <w:pPr>
        <w:ind w:left="703"/>
        <w:rPr>
          <w:rFonts w:ascii="Arial" w:hAnsi="Arial"/>
          <w:sz w:val="18"/>
        </w:rPr>
      </w:pPr>
    </w:p>
    <w:p w:rsidR="007C6314" w:rsidRDefault="007C6314" w:rsidP="008B65EE">
      <w:pPr>
        <w:spacing w:before="120"/>
        <w:rPr>
          <w:rFonts w:ascii="Arial" w:hAnsi="Arial"/>
          <w:b/>
          <w:sz w:val="18"/>
          <w:u w:val="single"/>
        </w:rPr>
      </w:pPr>
    </w:p>
    <w:p w:rsidR="008B65EE" w:rsidRPr="002F3064" w:rsidRDefault="008B65EE" w:rsidP="008B65EE">
      <w:pPr>
        <w:spacing w:before="120"/>
        <w:rPr>
          <w:rFonts w:ascii="Arial" w:hAnsi="Arial"/>
          <w:b/>
          <w:sz w:val="18"/>
          <w:u w:val="single"/>
        </w:rPr>
      </w:pPr>
      <w:r>
        <w:rPr>
          <w:rFonts w:ascii="Arial" w:hAnsi="Arial"/>
          <w:b/>
          <w:sz w:val="18"/>
          <w:u w:val="single"/>
        </w:rPr>
        <w:t>1.7</w:t>
      </w:r>
      <w:r>
        <w:rPr>
          <w:rFonts w:ascii="Arial" w:hAnsi="Arial"/>
          <w:b/>
          <w:sz w:val="18"/>
          <w:u w:val="single"/>
        </w:rPr>
        <w:tab/>
        <w:t xml:space="preserve">PARAMETRY KONSTRUKCÍ A </w:t>
      </w:r>
      <w:r w:rsidR="007C6314">
        <w:rPr>
          <w:rFonts w:ascii="Arial" w:hAnsi="Arial"/>
          <w:b/>
          <w:sz w:val="18"/>
          <w:u w:val="single"/>
        </w:rPr>
        <w:t>TEPELNÁ BILANCE SKLENÍKU</w:t>
      </w:r>
    </w:p>
    <w:p w:rsidR="00F62A45" w:rsidRDefault="00F62A45" w:rsidP="002F3064">
      <w:pPr>
        <w:ind w:left="703"/>
        <w:rPr>
          <w:rFonts w:ascii="Arial" w:hAnsi="Arial"/>
          <w:sz w:val="18"/>
        </w:rPr>
      </w:pPr>
    </w:p>
    <w:p w:rsidR="00A9663F" w:rsidRDefault="00A9663F" w:rsidP="002F3064">
      <w:pPr>
        <w:ind w:left="703"/>
        <w:rPr>
          <w:rFonts w:ascii="Arial" w:hAnsi="Arial"/>
          <w:sz w:val="18"/>
        </w:rPr>
      </w:pPr>
    </w:p>
    <w:p w:rsidR="00F62A45" w:rsidRPr="000A2969" w:rsidRDefault="008B65EE" w:rsidP="002F3064">
      <w:pPr>
        <w:ind w:left="703"/>
        <w:rPr>
          <w:rFonts w:ascii="Arial" w:hAnsi="Arial"/>
          <w:sz w:val="18"/>
        </w:rPr>
      </w:pPr>
      <w:r w:rsidRPr="000A2969">
        <w:rPr>
          <w:rFonts w:ascii="Arial" w:hAnsi="Arial"/>
          <w:sz w:val="18"/>
        </w:rPr>
        <w:t xml:space="preserve">Součinitel prostupu tepla </w:t>
      </w:r>
      <w:proofErr w:type="spellStart"/>
      <w:r w:rsidRPr="000A2969">
        <w:rPr>
          <w:rFonts w:ascii="Arial" w:hAnsi="Arial"/>
          <w:sz w:val="18"/>
        </w:rPr>
        <w:t>U</w:t>
      </w:r>
      <w:r w:rsidR="00844566" w:rsidRPr="000A2969">
        <w:rPr>
          <w:rFonts w:ascii="Arial" w:hAnsi="Arial"/>
          <w:sz w:val="18"/>
        </w:rPr>
        <w:t>g</w:t>
      </w:r>
      <w:proofErr w:type="spellEnd"/>
      <w:r w:rsidRPr="000A2969">
        <w:rPr>
          <w:rFonts w:ascii="Arial" w:hAnsi="Arial"/>
          <w:sz w:val="18"/>
        </w:rPr>
        <w:t>=</w:t>
      </w:r>
      <w:r w:rsidR="00B22A1C" w:rsidRPr="000A2969">
        <w:rPr>
          <w:rFonts w:ascii="Arial" w:hAnsi="Arial"/>
          <w:sz w:val="18"/>
        </w:rPr>
        <w:t>0,6 W/m2K</w:t>
      </w:r>
    </w:p>
    <w:p w:rsidR="00932F9D" w:rsidRPr="000A2969" w:rsidRDefault="008B65EE" w:rsidP="002F3064">
      <w:pPr>
        <w:ind w:left="703"/>
        <w:rPr>
          <w:rFonts w:ascii="Arial" w:hAnsi="Arial"/>
          <w:sz w:val="18"/>
        </w:rPr>
      </w:pPr>
      <w:r w:rsidRPr="000A2969">
        <w:rPr>
          <w:rFonts w:ascii="Arial" w:hAnsi="Arial"/>
          <w:sz w:val="18"/>
        </w:rPr>
        <w:t xml:space="preserve">Východní, západní a horizontální rovina světlíku je opatřena venkovními </w:t>
      </w:r>
      <w:r w:rsidR="00844566" w:rsidRPr="000A2969">
        <w:rPr>
          <w:rFonts w:ascii="Arial" w:hAnsi="Arial"/>
          <w:sz w:val="18"/>
        </w:rPr>
        <w:t>roletami (solární faktor g=0,38, dle EN410)</w:t>
      </w:r>
      <w:r w:rsidR="00932F9D" w:rsidRPr="000A2969">
        <w:rPr>
          <w:rFonts w:ascii="Arial" w:hAnsi="Arial"/>
          <w:sz w:val="18"/>
        </w:rPr>
        <w:t>,</w:t>
      </w:r>
      <w:r w:rsidRPr="000A2969">
        <w:rPr>
          <w:rFonts w:ascii="Arial" w:hAnsi="Arial"/>
          <w:sz w:val="18"/>
        </w:rPr>
        <w:t xml:space="preserve"> které tvoř</w:t>
      </w:r>
      <w:r w:rsidR="00932F9D" w:rsidRPr="000A2969">
        <w:rPr>
          <w:rFonts w:ascii="Arial" w:hAnsi="Arial"/>
          <w:sz w:val="18"/>
        </w:rPr>
        <w:t xml:space="preserve">í v kombinaci se zasklením </w:t>
      </w:r>
      <w:r w:rsidR="00844566" w:rsidRPr="000A2969">
        <w:rPr>
          <w:rFonts w:ascii="Arial" w:hAnsi="Arial"/>
          <w:sz w:val="18"/>
        </w:rPr>
        <w:t xml:space="preserve">skleníku (solární faktor g=0,37, dle EN410), </w:t>
      </w:r>
      <w:r w:rsidR="00932F9D" w:rsidRPr="000A2969">
        <w:rPr>
          <w:rFonts w:ascii="Arial" w:hAnsi="Arial"/>
          <w:sz w:val="18"/>
        </w:rPr>
        <w:t>Severní štít bez zastínění</w:t>
      </w:r>
      <w:r w:rsidR="00844566" w:rsidRPr="000A2969">
        <w:rPr>
          <w:rFonts w:ascii="Arial" w:hAnsi="Arial"/>
          <w:sz w:val="18"/>
        </w:rPr>
        <w:t>, celkový SC=0,25</w:t>
      </w:r>
    </w:p>
    <w:p w:rsidR="008B65EE" w:rsidRDefault="00932F9D" w:rsidP="002F3064">
      <w:pPr>
        <w:ind w:left="703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Tepelná ztráta skleníku </w:t>
      </w:r>
      <w:r w:rsidR="0015035B">
        <w:rPr>
          <w:rFonts w:ascii="Arial" w:hAnsi="Arial"/>
          <w:sz w:val="18"/>
        </w:rPr>
        <w:t>konvekcí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proofErr w:type="spellStart"/>
      <w:r>
        <w:rPr>
          <w:rFonts w:ascii="Arial" w:hAnsi="Arial"/>
          <w:sz w:val="18"/>
        </w:rPr>
        <w:t>Q</w:t>
      </w:r>
      <w:r w:rsidR="0015035B">
        <w:rPr>
          <w:rFonts w:ascii="Arial" w:hAnsi="Arial"/>
          <w:sz w:val="18"/>
        </w:rPr>
        <w:t>t</w:t>
      </w:r>
      <w:proofErr w:type="spellEnd"/>
      <w:r>
        <w:rPr>
          <w:rFonts w:ascii="Arial" w:hAnsi="Arial"/>
          <w:sz w:val="18"/>
        </w:rPr>
        <w:t>=4x7kW=28kW</w:t>
      </w:r>
    </w:p>
    <w:p w:rsidR="00932F9D" w:rsidRDefault="00932F9D" w:rsidP="002F3064">
      <w:pPr>
        <w:ind w:left="703"/>
        <w:rPr>
          <w:rFonts w:ascii="Arial" w:hAnsi="Arial"/>
          <w:sz w:val="18"/>
        </w:rPr>
      </w:pPr>
      <w:r>
        <w:rPr>
          <w:rFonts w:ascii="Arial" w:hAnsi="Arial"/>
          <w:sz w:val="18"/>
        </w:rPr>
        <w:t>Tepelný zisk osvětlení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 w:rsidR="0015035B">
        <w:rPr>
          <w:rFonts w:ascii="Arial" w:hAnsi="Arial"/>
          <w:sz w:val="18"/>
        </w:rPr>
        <w:tab/>
      </w:r>
      <w:r w:rsidR="002B57AF">
        <w:rPr>
          <w:rFonts w:ascii="Arial" w:hAnsi="Arial"/>
          <w:sz w:val="18"/>
        </w:rPr>
        <w:t xml:space="preserve">pro </w:t>
      </w:r>
      <w:proofErr w:type="spellStart"/>
      <w:r>
        <w:rPr>
          <w:rFonts w:ascii="Arial" w:hAnsi="Arial"/>
          <w:sz w:val="18"/>
        </w:rPr>
        <w:t>Q</w:t>
      </w:r>
      <w:r w:rsidR="0015035B">
        <w:rPr>
          <w:rFonts w:ascii="Arial" w:hAnsi="Arial"/>
          <w:sz w:val="18"/>
        </w:rPr>
        <w:t>o</w:t>
      </w:r>
      <w:r w:rsidR="0015035B">
        <w:rPr>
          <w:rFonts w:ascii="Arial" w:hAnsi="Arial" w:cs="Arial"/>
          <w:sz w:val="18"/>
        </w:rPr>
        <w:t>≤</w:t>
      </w:r>
      <w:r w:rsidR="0015035B">
        <w:rPr>
          <w:rFonts w:ascii="Arial" w:hAnsi="Arial"/>
          <w:sz w:val="18"/>
        </w:rPr>
        <w:t>Qr</w:t>
      </w:r>
      <w:proofErr w:type="spellEnd"/>
      <w:r w:rsidR="0015035B">
        <w:rPr>
          <w:rFonts w:ascii="Arial" w:hAnsi="Arial"/>
          <w:sz w:val="18"/>
        </w:rPr>
        <w:t xml:space="preserve"> </w:t>
      </w:r>
      <w:r w:rsidR="002B57AF">
        <w:rPr>
          <w:rFonts w:ascii="Arial" w:hAnsi="Arial"/>
          <w:sz w:val="18"/>
        </w:rPr>
        <w:t xml:space="preserve">nebude </w:t>
      </w:r>
      <w:r w:rsidR="0015035B">
        <w:rPr>
          <w:rFonts w:ascii="Arial" w:hAnsi="Arial"/>
          <w:sz w:val="18"/>
        </w:rPr>
        <w:t>zohledněn</w:t>
      </w:r>
    </w:p>
    <w:p w:rsidR="00333364" w:rsidRDefault="00333364" w:rsidP="00333364">
      <w:pPr>
        <w:ind w:left="703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Tepelný zisk </w:t>
      </w:r>
      <w:r w:rsidR="007C6314">
        <w:rPr>
          <w:rFonts w:ascii="Arial" w:hAnsi="Arial"/>
          <w:sz w:val="18"/>
        </w:rPr>
        <w:t>sluneční radiací</w:t>
      </w:r>
      <w:r w:rsidR="0015035B">
        <w:rPr>
          <w:rFonts w:ascii="Arial" w:hAnsi="Arial"/>
          <w:sz w:val="18"/>
        </w:rPr>
        <w:t xml:space="preserve"> a konvekcí</w:t>
      </w:r>
      <w:r>
        <w:rPr>
          <w:rFonts w:ascii="Arial" w:hAnsi="Arial"/>
          <w:sz w:val="18"/>
        </w:rPr>
        <w:tab/>
      </w:r>
      <w:proofErr w:type="spellStart"/>
      <w:r>
        <w:rPr>
          <w:rFonts w:ascii="Arial" w:hAnsi="Arial"/>
          <w:sz w:val="18"/>
        </w:rPr>
        <w:t>Q</w:t>
      </w:r>
      <w:r w:rsidR="0015035B">
        <w:rPr>
          <w:rFonts w:ascii="Arial" w:hAnsi="Arial"/>
          <w:sz w:val="18"/>
        </w:rPr>
        <w:t>r</w:t>
      </w:r>
      <w:proofErr w:type="spellEnd"/>
      <w:r>
        <w:rPr>
          <w:rFonts w:ascii="Arial" w:hAnsi="Arial"/>
          <w:sz w:val="18"/>
        </w:rPr>
        <w:t>=</w:t>
      </w:r>
      <w:r w:rsidR="007C6314">
        <w:rPr>
          <w:rFonts w:ascii="Arial" w:hAnsi="Arial"/>
          <w:sz w:val="18"/>
        </w:rPr>
        <w:t>4x13</w:t>
      </w:r>
      <w:r w:rsidR="0015035B">
        <w:rPr>
          <w:rFonts w:ascii="Arial" w:hAnsi="Arial"/>
          <w:sz w:val="18"/>
        </w:rPr>
        <w:t>,5kW=54</w:t>
      </w:r>
      <w:r w:rsidR="007C6314">
        <w:rPr>
          <w:rFonts w:ascii="Arial" w:hAnsi="Arial"/>
          <w:sz w:val="18"/>
        </w:rPr>
        <w:t>kW</w:t>
      </w:r>
    </w:p>
    <w:p w:rsidR="007C6314" w:rsidRDefault="007C6314" w:rsidP="007C6314">
      <w:pPr>
        <w:ind w:left="703"/>
        <w:rPr>
          <w:rFonts w:ascii="Arial" w:hAnsi="Arial"/>
          <w:sz w:val="18"/>
        </w:rPr>
      </w:pPr>
      <w:r>
        <w:rPr>
          <w:rFonts w:ascii="Arial" w:hAnsi="Arial"/>
          <w:sz w:val="18"/>
        </w:rPr>
        <w:t>Tepelný zisk větráním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 w:rsidR="0015035B">
        <w:rPr>
          <w:rFonts w:ascii="Arial" w:hAnsi="Arial"/>
          <w:sz w:val="18"/>
        </w:rPr>
        <w:tab/>
      </w:r>
      <w:proofErr w:type="spellStart"/>
      <w:r>
        <w:rPr>
          <w:rFonts w:ascii="Arial" w:hAnsi="Arial"/>
          <w:sz w:val="18"/>
        </w:rPr>
        <w:t>Q</w:t>
      </w:r>
      <w:r w:rsidR="0015035B">
        <w:rPr>
          <w:rFonts w:ascii="Arial" w:hAnsi="Arial"/>
          <w:sz w:val="18"/>
        </w:rPr>
        <w:t>v</w:t>
      </w:r>
      <w:proofErr w:type="spellEnd"/>
      <w:r>
        <w:rPr>
          <w:rFonts w:ascii="Arial" w:hAnsi="Arial"/>
          <w:sz w:val="18"/>
        </w:rPr>
        <w:t>=4x4kW=16kW</w:t>
      </w:r>
    </w:p>
    <w:p w:rsidR="00F62A45" w:rsidRDefault="00F62A45" w:rsidP="002F3064">
      <w:pPr>
        <w:ind w:left="703"/>
        <w:rPr>
          <w:rFonts w:ascii="Arial" w:hAnsi="Arial"/>
          <w:sz w:val="18"/>
        </w:rPr>
      </w:pPr>
    </w:p>
    <w:p w:rsidR="00A9663F" w:rsidRDefault="00A9663F">
      <w:pPr>
        <w:spacing w:before="120"/>
        <w:rPr>
          <w:rFonts w:ascii="Arial" w:hAnsi="Arial"/>
          <w:b/>
          <w:sz w:val="18"/>
          <w:u w:val="single"/>
        </w:rPr>
      </w:pPr>
    </w:p>
    <w:p w:rsidR="00835D37" w:rsidRPr="002F3064" w:rsidRDefault="0083139B">
      <w:pPr>
        <w:spacing w:before="120"/>
        <w:rPr>
          <w:rFonts w:ascii="Arial" w:hAnsi="Arial"/>
          <w:sz w:val="18"/>
        </w:rPr>
      </w:pPr>
      <w:r w:rsidRPr="002F3064">
        <w:rPr>
          <w:rFonts w:ascii="Arial" w:hAnsi="Arial"/>
          <w:b/>
          <w:sz w:val="18"/>
          <w:u w:val="single"/>
        </w:rPr>
        <w:t>2.</w:t>
      </w:r>
      <w:r w:rsidRPr="002F3064">
        <w:rPr>
          <w:rFonts w:ascii="Arial" w:hAnsi="Arial"/>
          <w:b/>
          <w:sz w:val="18"/>
          <w:u w:val="single"/>
        </w:rPr>
        <w:tab/>
      </w:r>
      <w:r w:rsidR="002F3064">
        <w:rPr>
          <w:rFonts w:ascii="Arial" w:hAnsi="Arial"/>
          <w:b/>
          <w:sz w:val="18"/>
          <w:u w:val="single"/>
        </w:rPr>
        <w:t>POPIS JEDNOTLIVÝCH ZAŘÍZENÍ</w:t>
      </w:r>
    </w:p>
    <w:p w:rsidR="00A02F58" w:rsidRPr="00A02F58" w:rsidRDefault="00A02F58" w:rsidP="00A02F58">
      <w:pPr>
        <w:pStyle w:val="Zkladntextodsazen3"/>
        <w:ind w:left="709" w:firstLine="0"/>
        <w:rPr>
          <w:rFonts w:ascii="Arial" w:hAnsi="Arial"/>
          <w:sz w:val="18"/>
        </w:rPr>
      </w:pPr>
    </w:p>
    <w:p w:rsidR="001F648F" w:rsidRDefault="003265FD" w:rsidP="001F648F">
      <w:pPr>
        <w:spacing w:before="120"/>
        <w:rPr>
          <w:rFonts w:ascii="Arial" w:hAnsi="Arial"/>
          <w:b/>
          <w:sz w:val="18"/>
          <w:u w:val="single"/>
        </w:rPr>
      </w:pPr>
      <w:r>
        <w:rPr>
          <w:rFonts w:ascii="Arial" w:hAnsi="Arial"/>
          <w:b/>
          <w:sz w:val="18"/>
          <w:u w:val="single"/>
        </w:rPr>
        <w:t>2.1</w:t>
      </w:r>
      <w:r>
        <w:rPr>
          <w:rFonts w:ascii="Arial" w:hAnsi="Arial"/>
          <w:b/>
          <w:sz w:val="18"/>
          <w:u w:val="single"/>
        </w:rPr>
        <w:tab/>
      </w:r>
      <w:r w:rsidR="00910D4A">
        <w:rPr>
          <w:rFonts w:ascii="Arial" w:hAnsi="Arial"/>
          <w:b/>
          <w:sz w:val="18"/>
          <w:u w:val="single"/>
        </w:rPr>
        <w:t xml:space="preserve">Zařízení </w:t>
      </w:r>
      <w:proofErr w:type="gramStart"/>
      <w:r w:rsidR="00320E22">
        <w:rPr>
          <w:rFonts w:ascii="Arial" w:hAnsi="Arial"/>
          <w:b/>
          <w:sz w:val="18"/>
          <w:u w:val="single"/>
        </w:rPr>
        <w:t xml:space="preserve">č.1 </w:t>
      </w:r>
      <w:r w:rsidR="0041256E">
        <w:rPr>
          <w:rFonts w:ascii="Arial" w:hAnsi="Arial"/>
          <w:b/>
          <w:sz w:val="18"/>
          <w:u w:val="single"/>
        </w:rPr>
        <w:tab/>
      </w:r>
      <w:r w:rsidR="00932F9D">
        <w:rPr>
          <w:rFonts w:ascii="Arial" w:hAnsi="Arial"/>
          <w:b/>
          <w:sz w:val="18"/>
          <w:u w:val="single"/>
        </w:rPr>
        <w:t>Skleník</w:t>
      </w:r>
      <w:proofErr w:type="gramEnd"/>
      <w:r w:rsidR="00932F9D">
        <w:rPr>
          <w:rFonts w:ascii="Arial" w:hAnsi="Arial"/>
          <w:b/>
          <w:sz w:val="18"/>
          <w:u w:val="single"/>
        </w:rPr>
        <w:t xml:space="preserve"> - přívod a odvod vzduchu, teplovzdušné vytápění, kondenzační odvlhčování</w:t>
      </w:r>
    </w:p>
    <w:p w:rsidR="001F648F" w:rsidRDefault="001F648F" w:rsidP="001F648F">
      <w:pPr>
        <w:spacing w:before="120"/>
        <w:rPr>
          <w:rFonts w:ascii="Arial" w:hAnsi="Arial"/>
          <w:b/>
          <w:sz w:val="18"/>
        </w:rPr>
      </w:pPr>
    </w:p>
    <w:p w:rsidR="001F648F" w:rsidRDefault="001F648F" w:rsidP="001F648F">
      <w:pPr>
        <w:spacing w:before="120"/>
        <w:rPr>
          <w:rFonts w:ascii="Arial" w:hAnsi="Arial"/>
          <w:b/>
          <w:sz w:val="18"/>
          <w:u w:val="single"/>
        </w:rPr>
      </w:pPr>
      <w:r>
        <w:rPr>
          <w:rFonts w:ascii="Arial" w:hAnsi="Arial"/>
          <w:b/>
          <w:sz w:val="18"/>
        </w:rPr>
        <w:t>2.1.1</w:t>
      </w:r>
      <w:r>
        <w:rPr>
          <w:rFonts w:ascii="Arial" w:hAnsi="Arial"/>
          <w:b/>
          <w:sz w:val="18"/>
        </w:rPr>
        <w:tab/>
        <w:t>Charakteristika zařízení</w:t>
      </w:r>
      <w:r w:rsidR="00320E22">
        <w:rPr>
          <w:rFonts w:ascii="Arial" w:hAnsi="Arial"/>
          <w:b/>
          <w:sz w:val="18"/>
        </w:rPr>
        <w:t xml:space="preserve"> - stávající stav</w:t>
      </w:r>
    </w:p>
    <w:p w:rsidR="00932F9D" w:rsidRDefault="00320E22" w:rsidP="00E14DCA">
      <w:pPr>
        <w:ind w:left="705"/>
        <w:rPr>
          <w:rFonts w:ascii="Arial" w:hAnsi="Arial"/>
          <w:sz w:val="18"/>
        </w:rPr>
        <w:pPrChange w:id="0" w:author="Türk Tomáš" w:date="2014-06-30T09:15:00Z">
          <w:pPr/>
        </w:pPrChange>
      </w:pPr>
      <w:del w:id="1" w:author="Türk Tomáš" w:date="2014-06-30T09:15:00Z">
        <w:r w:rsidDel="00E14DCA">
          <w:lastRenderedPageBreak/>
          <w:tab/>
        </w:r>
      </w:del>
      <w:r w:rsidR="00932F9D">
        <w:rPr>
          <w:rFonts w:ascii="Arial" w:hAnsi="Arial"/>
          <w:sz w:val="18"/>
        </w:rPr>
        <w:t xml:space="preserve">Stávající skleník je větrán rekuperačními jednotkami </w:t>
      </w:r>
      <w:r w:rsidR="004F3C26">
        <w:rPr>
          <w:rFonts w:ascii="Arial" w:hAnsi="Arial"/>
          <w:sz w:val="18"/>
        </w:rPr>
        <w:t xml:space="preserve">ATREA 4000 </w:t>
      </w:r>
      <w:r w:rsidR="00932F9D">
        <w:rPr>
          <w:rFonts w:ascii="Arial" w:hAnsi="Arial"/>
          <w:sz w:val="18"/>
        </w:rPr>
        <w:t xml:space="preserve">o </w:t>
      </w:r>
      <w:r w:rsidR="004F3C26">
        <w:rPr>
          <w:rFonts w:ascii="Arial" w:hAnsi="Arial"/>
          <w:sz w:val="18"/>
        </w:rPr>
        <w:t xml:space="preserve">vzduchovém </w:t>
      </w:r>
      <w:r w:rsidR="00932F9D">
        <w:rPr>
          <w:rFonts w:ascii="Arial" w:hAnsi="Arial"/>
          <w:sz w:val="18"/>
        </w:rPr>
        <w:t xml:space="preserve">výkonu </w:t>
      </w:r>
      <w:r w:rsidR="004F3C26">
        <w:rPr>
          <w:rFonts w:ascii="Arial" w:hAnsi="Arial"/>
          <w:sz w:val="18"/>
        </w:rPr>
        <w:t xml:space="preserve">max. </w:t>
      </w:r>
      <w:r w:rsidR="00932F9D">
        <w:rPr>
          <w:rFonts w:ascii="Arial" w:hAnsi="Arial"/>
          <w:sz w:val="18"/>
        </w:rPr>
        <w:t xml:space="preserve">3000m3/h </w:t>
      </w:r>
      <w:r w:rsidR="00A9663F">
        <w:rPr>
          <w:rFonts w:ascii="Arial" w:hAnsi="Arial"/>
          <w:sz w:val="18"/>
        </w:rPr>
        <w:tab/>
      </w:r>
      <w:r w:rsidR="00932F9D">
        <w:rPr>
          <w:rFonts w:ascii="Arial" w:hAnsi="Arial"/>
          <w:sz w:val="18"/>
        </w:rPr>
        <w:t xml:space="preserve">(celkem 2ks), které jsou umístěny v technické místnosti pod stropem. Jednotky jsou v sestavě filtrace, deskový </w:t>
      </w:r>
      <w:r w:rsidR="00A9663F">
        <w:rPr>
          <w:rFonts w:ascii="Arial" w:hAnsi="Arial"/>
          <w:sz w:val="18"/>
        </w:rPr>
        <w:tab/>
      </w:r>
      <w:r w:rsidR="00932F9D">
        <w:rPr>
          <w:rFonts w:ascii="Arial" w:hAnsi="Arial"/>
          <w:sz w:val="18"/>
        </w:rPr>
        <w:t xml:space="preserve">rekuperátor s obtokem, teplovodní ohřívač, vodní chladič a ventilátor s regulací otáček. Distribuce vzduchu do </w:t>
      </w:r>
      <w:r w:rsidR="00A9663F">
        <w:rPr>
          <w:rFonts w:ascii="Arial" w:hAnsi="Arial"/>
          <w:sz w:val="18"/>
        </w:rPr>
        <w:tab/>
      </w:r>
      <w:r w:rsidR="00932F9D">
        <w:rPr>
          <w:rFonts w:ascii="Arial" w:hAnsi="Arial"/>
          <w:sz w:val="18"/>
        </w:rPr>
        <w:t xml:space="preserve">prostoru skleníku je zajištěna prostřednictvím textilních vyústek vedených po stranách </w:t>
      </w:r>
      <w:r w:rsidR="00101446">
        <w:rPr>
          <w:rFonts w:ascii="Arial" w:hAnsi="Arial"/>
          <w:sz w:val="18"/>
        </w:rPr>
        <w:t xml:space="preserve">každé kóje </w:t>
      </w:r>
      <w:r w:rsidR="00932F9D">
        <w:rPr>
          <w:rFonts w:ascii="Arial" w:hAnsi="Arial"/>
          <w:sz w:val="18"/>
        </w:rPr>
        <w:t>skleníku.</w:t>
      </w:r>
      <w:r w:rsidR="00101446">
        <w:rPr>
          <w:rFonts w:ascii="Arial" w:hAnsi="Arial"/>
          <w:sz w:val="18"/>
        </w:rPr>
        <w:t xml:space="preserve">    </w:t>
      </w:r>
      <w:r w:rsidR="00932F9D">
        <w:rPr>
          <w:rFonts w:ascii="Arial" w:hAnsi="Arial"/>
          <w:sz w:val="18"/>
        </w:rPr>
        <w:t xml:space="preserve">Odvod vzduchu </w:t>
      </w:r>
      <w:r w:rsidR="00A9663F">
        <w:rPr>
          <w:rFonts w:ascii="Arial" w:hAnsi="Arial"/>
          <w:sz w:val="18"/>
        </w:rPr>
        <w:tab/>
      </w:r>
      <w:r w:rsidR="00932F9D">
        <w:rPr>
          <w:rFonts w:ascii="Arial" w:hAnsi="Arial"/>
          <w:sz w:val="18"/>
        </w:rPr>
        <w:t>je zajiště</w:t>
      </w:r>
      <w:r w:rsidR="004F3C26">
        <w:rPr>
          <w:rFonts w:ascii="Arial" w:hAnsi="Arial"/>
          <w:sz w:val="18"/>
        </w:rPr>
        <w:t>n ve štítu horizontálním potrubím.</w:t>
      </w:r>
    </w:p>
    <w:p w:rsidR="004F3C26" w:rsidRDefault="004F3C26" w:rsidP="00320E22">
      <w:pPr>
        <w:pStyle w:val="Zkladntextodsazen3"/>
        <w:ind w:left="709" w:firstLine="0"/>
        <w:rPr>
          <w:rFonts w:ascii="Arial" w:hAnsi="Arial"/>
          <w:sz w:val="18"/>
        </w:rPr>
      </w:pPr>
      <w:r>
        <w:rPr>
          <w:rFonts w:ascii="Arial" w:hAnsi="Arial"/>
          <w:sz w:val="18"/>
        </w:rPr>
        <w:t>Vzhledem k tomu, že vzduchotechnické jednotky nejsou</w:t>
      </w:r>
      <w:ins w:id="2" w:author="Türk Tomáš" w:date="2014-06-30T09:15:00Z">
        <w:r w:rsidR="00E14DCA">
          <w:rPr>
            <w:rFonts w:ascii="Arial" w:hAnsi="Arial"/>
            <w:sz w:val="18"/>
          </w:rPr>
          <w:t xml:space="preserve"> </w:t>
        </w:r>
      </w:ins>
      <w:del w:id="3" w:author="Türk Tomáš" w:date="2014-06-30T09:15:00Z">
        <w:r w:rsidDel="00E14DCA">
          <w:rPr>
            <w:rFonts w:ascii="Arial" w:hAnsi="Arial"/>
            <w:sz w:val="18"/>
          </w:rPr>
          <w:delText xml:space="preserve"> </w:delText>
        </w:r>
      </w:del>
      <w:r>
        <w:rPr>
          <w:rFonts w:ascii="Arial" w:hAnsi="Arial"/>
          <w:sz w:val="18"/>
        </w:rPr>
        <w:t>schopny zajistit chlazení skleníku</w:t>
      </w:r>
      <w:ins w:id="4" w:author="Türk Tomáš" w:date="2014-06-30T09:15:00Z">
        <w:r w:rsidR="00E14DCA">
          <w:rPr>
            <w:rFonts w:ascii="Arial" w:hAnsi="Arial"/>
            <w:sz w:val="18"/>
          </w:rPr>
          <w:t>,</w:t>
        </w:r>
      </w:ins>
      <w:r>
        <w:rPr>
          <w:rFonts w:ascii="Arial" w:hAnsi="Arial"/>
          <w:sz w:val="18"/>
        </w:rPr>
        <w:t xml:space="preserve"> byly dodatečně instalovány 4ks kanálových SPLIT jednotek, s distribucí vzduchu pomocí textilních vyústek. </w:t>
      </w:r>
    </w:p>
    <w:p w:rsidR="007C6314" w:rsidRDefault="007C6314" w:rsidP="004F3C26">
      <w:pPr>
        <w:spacing w:before="120"/>
        <w:rPr>
          <w:rFonts w:ascii="Arial" w:hAnsi="Arial"/>
          <w:b/>
          <w:sz w:val="18"/>
        </w:rPr>
      </w:pPr>
    </w:p>
    <w:p w:rsidR="004F3C26" w:rsidRDefault="004F3C26" w:rsidP="004F3C26">
      <w:pPr>
        <w:spacing w:before="120"/>
        <w:rPr>
          <w:rFonts w:ascii="Arial" w:hAnsi="Arial"/>
          <w:b/>
          <w:sz w:val="18"/>
          <w:u w:val="single"/>
        </w:rPr>
      </w:pPr>
      <w:r>
        <w:rPr>
          <w:rFonts w:ascii="Arial" w:hAnsi="Arial"/>
          <w:b/>
          <w:sz w:val="18"/>
        </w:rPr>
        <w:t>2.1.2</w:t>
      </w:r>
      <w:r>
        <w:rPr>
          <w:rFonts w:ascii="Arial" w:hAnsi="Arial"/>
          <w:b/>
          <w:sz w:val="18"/>
        </w:rPr>
        <w:tab/>
        <w:t>Technické zadání investora</w:t>
      </w:r>
    </w:p>
    <w:p w:rsidR="004F3C26" w:rsidRDefault="004F3C26" w:rsidP="00320E22">
      <w:pPr>
        <w:pStyle w:val="Zkladntextodsazen3"/>
        <w:ind w:left="709" w:firstLine="0"/>
        <w:rPr>
          <w:rFonts w:ascii="Arial" w:hAnsi="Arial"/>
          <w:sz w:val="18"/>
        </w:rPr>
      </w:pPr>
      <w:r>
        <w:rPr>
          <w:rFonts w:ascii="Arial" w:hAnsi="Arial"/>
          <w:sz w:val="18"/>
        </w:rPr>
        <w:t>P</w:t>
      </w:r>
      <w:r w:rsidR="00320E22" w:rsidRPr="00320E22">
        <w:rPr>
          <w:rFonts w:ascii="Arial" w:hAnsi="Arial"/>
          <w:sz w:val="18"/>
        </w:rPr>
        <w:t xml:space="preserve">ožadavkem investora </w:t>
      </w:r>
      <w:r>
        <w:rPr>
          <w:rFonts w:ascii="Arial" w:hAnsi="Arial"/>
          <w:sz w:val="18"/>
        </w:rPr>
        <w:t xml:space="preserve">je doplnění dalších 2ks vzduchotechnických jednotek ATREA 4000 pro možnost samostatného řízení každé </w:t>
      </w:r>
      <w:r w:rsidR="00101446">
        <w:rPr>
          <w:rFonts w:ascii="Arial" w:hAnsi="Arial"/>
          <w:sz w:val="18"/>
        </w:rPr>
        <w:t xml:space="preserve">kóje </w:t>
      </w:r>
      <w:r>
        <w:rPr>
          <w:rFonts w:ascii="Arial" w:hAnsi="Arial"/>
          <w:sz w:val="18"/>
        </w:rPr>
        <w:t xml:space="preserve">skleníku (celkem 4 </w:t>
      </w:r>
      <w:r w:rsidR="00101446">
        <w:rPr>
          <w:rFonts w:ascii="Arial" w:hAnsi="Arial"/>
          <w:sz w:val="18"/>
        </w:rPr>
        <w:t>kóje</w:t>
      </w:r>
      <w:r>
        <w:rPr>
          <w:rFonts w:ascii="Arial" w:hAnsi="Arial"/>
          <w:sz w:val="18"/>
        </w:rPr>
        <w:t>). Současně musí být přepracovány páteřové rozvody tak, aby bylo mo</w:t>
      </w:r>
      <w:r w:rsidR="00F92C46">
        <w:rPr>
          <w:rFonts w:ascii="Arial" w:hAnsi="Arial"/>
          <w:sz w:val="18"/>
        </w:rPr>
        <w:t>žno použít při poruše jednoho zaří</w:t>
      </w:r>
      <w:r>
        <w:rPr>
          <w:rFonts w:ascii="Arial" w:hAnsi="Arial"/>
          <w:sz w:val="18"/>
        </w:rPr>
        <w:t>zení, druhé jako 50% rezervu. Předpokládané umístění zařízení pod stropem technických místností.</w:t>
      </w:r>
    </w:p>
    <w:p w:rsidR="00C03F7B" w:rsidRDefault="00C03F7B" w:rsidP="00320E22">
      <w:pPr>
        <w:pStyle w:val="Zkladntextodsazen3"/>
        <w:ind w:left="709" w:firstLine="0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Původní </w:t>
      </w:r>
      <w:r w:rsidR="007C6314">
        <w:rPr>
          <w:rFonts w:ascii="Arial" w:hAnsi="Arial"/>
          <w:sz w:val="18"/>
        </w:rPr>
        <w:t xml:space="preserve">SPLIT </w:t>
      </w:r>
      <w:r>
        <w:rPr>
          <w:rFonts w:ascii="Arial" w:hAnsi="Arial"/>
          <w:sz w:val="18"/>
        </w:rPr>
        <w:t>chladicí jednotky zůstanou zachovány, případně budou upraveny v závislosti na nové tepelné zátěži vzhledem k novým konstrukcím skleníku. Je požadována záloha zařízen</w:t>
      </w:r>
      <w:r w:rsidR="003C5CF2">
        <w:rPr>
          <w:rFonts w:ascii="Arial" w:hAnsi="Arial"/>
          <w:sz w:val="18"/>
        </w:rPr>
        <w:t xml:space="preserve">í a integrace do nového systému </w:t>
      </w:r>
      <w:proofErr w:type="spellStart"/>
      <w:r w:rsidR="003C5CF2">
        <w:rPr>
          <w:rFonts w:ascii="Arial" w:hAnsi="Arial"/>
          <w:sz w:val="18"/>
        </w:rPr>
        <w:t>MaR</w:t>
      </w:r>
      <w:proofErr w:type="spellEnd"/>
      <w:r w:rsidR="003C5CF2">
        <w:rPr>
          <w:rFonts w:ascii="Arial" w:hAnsi="Arial"/>
          <w:sz w:val="18"/>
        </w:rPr>
        <w:t>.</w:t>
      </w:r>
    </w:p>
    <w:p w:rsidR="00C03F7B" w:rsidRDefault="00C03F7B" w:rsidP="00C03F7B">
      <w:pPr>
        <w:spacing w:before="120"/>
        <w:rPr>
          <w:rFonts w:ascii="Arial" w:hAnsi="Arial"/>
          <w:b/>
          <w:sz w:val="18"/>
        </w:rPr>
      </w:pPr>
    </w:p>
    <w:p w:rsidR="00C03F7B" w:rsidRDefault="00C03F7B" w:rsidP="00C03F7B">
      <w:pPr>
        <w:spacing w:before="120"/>
        <w:rPr>
          <w:rFonts w:ascii="Arial" w:hAnsi="Arial"/>
          <w:b/>
          <w:sz w:val="18"/>
          <w:u w:val="single"/>
        </w:rPr>
      </w:pPr>
      <w:r>
        <w:rPr>
          <w:rFonts w:ascii="Arial" w:hAnsi="Arial"/>
          <w:b/>
          <w:sz w:val="18"/>
        </w:rPr>
        <w:t>2.1.3</w:t>
      </w:r>
      <w:r>
        <w:rPr>
          <w:rFonts w:ascii="Arial" w:hAnsi="Arial"/>
          <w:b/>
          <w:sz w:val="18"/>
        </w:rPr>
        <w:tab/>
      </w:r>
      <w:r w:rsidR="00CC5C01">
        <w:rPr>
          <w:rFonts w:ascii="Arial" w:hAnsi="Arial"/>
          <w:b/>
          <w:sz w:val="18"/>
        </w:rPr>
        <w:t>Splnění podmínek technického zadání investora</w:t>
      </w:r>
    </w:p>
    <w:p w:rsidR="00C03F7B" w:rsidRDefault="00C03F7B" w:rsidP="00C03F7B">
      <w:pPr>
        <w:pStyle w:val="Zkladntextodsazen3"/>
        <w:ind w:left="709" w:firstLine="0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Pro garanci nově zadaných vnitřních parametrů skleníku není původně navržené zařízení schopno (ani po úpravách) tyto parametry zajistit. Absence řízení vlhkosti nelze do tohoto zařízení doplnit. Rovněž systém </w:t>
      </w:r>
      <w:r w:rsidR="00CC5C01">
        <w:rPr>
          <w:rFonts w:ascii="Arial" w:hAnsi="Arial"/>
          <w:sz w:val="18"/>
        </w:rPr>
        <w:t>chlazení použitý pro odvod tepelné zátěže není vhodný vzhledem k vysoké požadované relativní vlhkosti</w:t>
      </w:r>
      <w:r w:rsidR="007C6314">
        <w:rPr>
          <w:rFonts w:ascii="Arial" w:hAnsi="Arial"/>
          <w:sz w:val="18"/>
        </w:rPr>
        <w:t>,</w:t>
      </w:r>
      <w:r w:rsidR="00CC5C01">
        <w:rPr>
          <w:rFonts w:ascii="Arial" w:hAnsi="Arial"/>
          <w:sz w:val="18"/>
        </w:rPr>
        <w:t xml:space="preserve"> </w:t>
      </w:r>
      <w:proofErr w:type="gramStart"/>
      <w:r w:rsidR="00CC5C01">
        <w:rPr>
          <w:rFonts w:ascii="Arial" w:hAnsi="Arial"/>
          <w:sz w:val="18"/>
        </w:rPr>
        <w:t>ale  také</w:t>
      </w:r>
      <w:proofErr w:type="gramEnd"/>
      <w:r w:rsidR="00CC5C01">
        <w:rPr>
          <w:rFonts w:ascii="Arial" w:hAnsi="Arial"/>
          <w:sz w:val="18"/>
        </w:rPr>
        <w:t xml:space="preserve"> k ekonomice provozu. Po předložení mnoha variant a propočtu kapacit přípojek a energetických bilancí investor ustoupil od svého původního záměru</w:t>
      </w:r>
      <w:r w:rsidR="007C6314">
        <w:rPr>
          <w:rFonts w:ascii="Arial" w:hAnsi="Arial"/>
          <w:sz w:val="18"/>
        </w:rPr>
        <w:t xml:space="preserve"> využití st. jednotek</w:t>
      </w:r>
      <w:r w:rsidR="00CC5C01">
        <w:rPr>
          <w:rFonts w:ascii="Arial" w:hAnsi="Arial"/>
          <w:sz w:val="18"/>
        </w:rPr>
        <w:t xml:space="preserve">. Stávající zařízení bude tedy v plné míře demontováno a předáno investorovi. </w:t>
      </w:r>
      <w:r>
        <w:rPr>
          <w:rFonts w:ascii="Arial" w:hAnsi="Arial"/>
          <w:sz w:val="18"/>
        </w:rPr>
        <w:t xml:space="preserve"> </w:t>
      </w:r>
    </w:p>
    <w:p w:rsidR="00CC5C01" w:rsidRDefault="00CC5C01" w:rsidP="00CC5C01">
      <w:pPr>
        <w:spacing w:before="120"/>
        <w:rPr>
          <w:rFonts w:ascii="Arial" w:hAnsi="Arial"/>
          <w:b/>
          <w:sz w:val="18"/>
        </w:rPr>
      </w:pPr>
    </w:p>
    <w:p w:rsidR="00CC5C01" w:rsidRDefault="00CC5C01" w:rsidP="00CC5C01">
      <w:pPr>
        <w:spacing w:before="120"/>
        <w:rPr>
          <w:rFonts w:ascii="Arial" w:hAnsi="Arial"/>
          <w:b/>
          <w:sz w:val="18"/>
          <w:u w:val="single"/>
        </w:rPr>
      </w:pPr>
      <w:r>
        <w:rPr>
          <w:rFonts w:ascii="Arial" w:hAnsi="Arial"/>
          <w:b/>
          <w:sz w:val="18"/>
        </w:rPr>
        <w:t>2.1.4</w:t>
      </w:r>
      <w:r>
        <w:rPr>
          <w:rFonts w:ascii="Arial" w:hAnsi="Arial"/>
          <w:b/>
          <w:sz w:val="18"/>
        </w:rPr>
        <w:tab/>
        <w:t>Návrh nového technického řešení</w:t>
      </w:r>
    </w:p>
    <w:p w:rsidR="00CC5C01" w:rsidRPr="00CC5C01" w:rsidRDefault="00CC5C01" w:rsidP="00CC5C01">
      <w:pPr>
        <w:pStyle w:val="Zkladntextodsazen3"/>
        <w:ind w:left="709" w:firstLine="0"/>
        <w:rPr>
          <w:rFonts w:ascii="Arial" w:hAnsi="Arial"/>
          <w:sz w:val="18"/>
        </w:rPr>
      </w:pPr>
      <w:r w:rsidRPr="00CC5C01">
        <w:rPr>
          <w:rFonts w:ascii="Arial" w:hAnsi="Arial"/>
          <w:sz w:val="18"/>
        </w:rPr>
        <w:t xml:space="preserve">Pro větrání, </w:t>
      </w:r>
      <w:r>
        <w:rPr>
          <w:rFonts w:ascii="Arial" w:hAnsi="Arial"/>
          <w:sz w:val="18"/>
        </w:rPr>
        <w:t xml:space="preserve">kondenzační </w:t>
      </w:r>
      <w:r w:rsidRPr="00CC5C01">
        <w:rPr>
          <w:rFonts w:ascii="Arial" w:hAnsi="Arial"/>
          <w:sz w:val="18"/>
        </w:rPr>
        <w:t>odvlhčování a vytápění skleníku je navržena kompaktní jednotka (</w:t>
      </w:r>
      <w:r>
        <w:rPr>
          <w:rFonts w:ascii="Arial" w:hAnsi="Arial"/>
          <w:sz w:val="18"/>
        </w:rPr>
        <w:t>celkem 4k</w:t>
      </w:r>
      <w:r w:rsidRPr="00CC5C01">
        <w:rPr>
          <w:rFonts w:ascii="Arial" w:hAnsi="Arial"/>
          <w:sz w:val="18"/>
        </w:rPr>
        <w:t>s</w:t>
      </w:r>
      <w:r>
        <w:rPr>
          <w:rFonts w:ascii="Arial" w:hAnsi="Arial"/>
          <w:sz w:val="18"/>
        </w:rPr>
        <w:t xml:space="preserve">, každá pro jednu </w:t>
      </w:r>
      <w:r w:rsidR="00101446">
        <w:rPr>
          <w:rFonts w:ascii="Arial" w:hAnsi="Arial"/>
          <w:sz w:val="18"/>
        </w:rPr>
        <w:t xml:space="preserve">kóji </w:t>
      </w:r>
      <w:r>
        <w:rPr>
          <w:rFonts w:ascii="Arial" w:hAnsi="Arial"/>
          <w:sz w:val="18"/>
        </w:rPr>
        <w:t>skleníku + 1ks</w:t>
      </w:r>
      <w:r w:rsidRPr="00CC5C01">
        <w:rPr>
          <w:rFonts w:ascii="Arial" w:hAnsi="Arial"/>
          <w:sz w:val="18"/>
        </w:rPr>
        <w:t xml:space="preserve"> 100%</w:t>
      </w:r>
      <w:r w:rsidR="001D6F4B">
        <w:rPr>
          <w:rFonts w:ascii="Arial" w:hAnsi="Arial"/>
          <w:sz w:val="18"/>
        </w:rPr>
        <w:t xml:space="preserve"> </w:t>
      </w:r>
      <w:r w:rsidRPr="00CC5C01">
        <w:rPr>
          <w:rFonts w:ascii="Arial" w:hAnsi="Arial"/>
          <w:sz w:val="18"/>
        </w:rPr>
        <w:t>rezerva) osazená na střeše na ocelové konstrukci</w:t>
      </w:r>
      <w:r>
        <w:rPr>
          <w:rFonts w:ascii="Arial" w:hAnsi="Arial"/>
          <w:sz w:val="18"/>
        </w:rPr>
        <w:t xml:space="preserve"> (dodávka stavby)</w:t>
      </w:r>
      <w:r w:rsidRPr="00CC5C01">
        <w:rPr>
          <w:rFonts w:ascii="Arial" w:hAnsi="Arial"/>
          <w:sz w:val="18"/>
        </w:rPr>
        <w:t xml:space="preserve">. Jednotka </w:t>
      </w:r>
      <w:proofErr w:type="gramStart"/>
      <w:r>
        <w:rPr>
          <w:rFonts w:ascii="Arial" w:hAnsi="Arial"/>
          <w:sz w:val="18"/>
        </w:rPr>
        <w:t>je</w:t>
      </w:r>
      <w:proofErr w:type="gramEnd"/>
      <w:r>
        <w:rPr>
          <w:rFonts w:ascii="Arial" w:hAnsi="Arial"/>
          <w:sz w:val="18"/>
        </w:rPr>
        <w:t xml:space="preserve"> určena pro venkovní instalaci </w:t>
      </w:r>
      <w:r w:rsidRPr="00CC5C01">
        <w:rPr>
          <w:rFonts w:ascii="Arial" w:hAnsi="Arial"/>
          <w:sz w:val="18"/>
        </w:rPr>
        <w:t>je ve složení:</w:t>
      </w:r>
    </w:p>
    <w:p w:rsidR="00A21BEF" w:rsidRDefault="00A21BEF" w:rsidP="00CC5C01">
      <w:pPr>
        <w:tabs>
          <w:tab w:val="left" w:pos="709"/>
          <w:tab w:val="left" w:pos="4820"/>
          <w:tab w:val="left" w:pos="5245"/>
          <w:tab w:val="decimal" w:pos="5954"/>
          <w:tab w:val="left" w:pos="6096"/>
        </w:tabs>
        <w:ind w:firstLine="709"/>
        <w:rPr>
          <w:rFonts w:ascii="Arial" w:hAnsi="Arial"/>
          <w:sz w:val="18"/>
        </w:rPr>
      </w:pPr>
    </w:p>
    <w:p w:rsidR="00CC5C01" w:rsidRPr="00CC5C01" w:rsidRDefault="00CC5C01" w:rsidP="00CC5C01">
      <w:pPr>
        <w:tabs>
          <w:tab w:val="left" w:pos="709"/>
          <w:tab w:val="left" w:pos="4820"/>
          <w:tab w:val="left" w:pos="5245"/>
          <w:tab w:val="decimal" w:pos="5954"/>
          <w:tab w:val="left" w:pos="6096"/>
        </w:tabs>
        <w:ind w:firstLine="709"/>
        <w:rPr>
          <w:rFonts w:ascii="Arial" w:hAnsi="Arial"/>
          <w:sz w:val="18"/>
        </w:rPr>
      </w:pPr>
      <w:r w:rsidRPr="00CC5C01">
        <w:rPr>
          <w:rFonts w:ascii="Arial" w:hAnsi="Arial"/>
          <w:sz w:val="18"/>
        </w:rPr>
        <w:t>Přívodní část:</w:t>
      </w:r>
    </w:p>
    <w:p w:rsidR="00CC5C01" w:rsidRPr="00CC5C01" w:rsidRDefault="00CC5C01" w:rsidP="00CC5C01">
      <w:pPr>
        <w:tabs>
          <w:tab w:val="left" w:pos="709"/>
          <w:tab w:val="left" w:pos="4820"/>
          <w:tab w:val="left" w:pos="5245"/>
          <w:tab w:val="decimal" w:pos="5954"/>
          <w:tab w:val="left" w:pos="6096"/>
        </w:tabs>
        <w:ind w:firstLine="709"/>
        <w:rPr>
          <w:rFonts w:ascii="Arial" w:hAnsi="Arial"/>
          <w:sz w:val="18"/>
        </w:rPr>
      </w:pPr>
      <w:r w:rsidRPr="00CC5C01">
        <w:rPr>
          <w:rFonts w:ascii="Arial" w:hAnsi="Arial"/>
          <w:sz w:val="18"/>
        </w:rPr>
        <w:t>- uzavírací klapka</w:t>
      </w:r>
    </w:p>
    <w:p w:rsidR="00CC5C01" w:rsidRPr="00CC5C01" w:rsidRDefault="00CC5C01" w:rsidP="00CC5C01">
      <w:pPr>
        <w:tabs>
          <w:tab w:val="left" w:pos="709"/>
          <w:tab w:val="left" w:pos="4820"/>
          <w:tab w:val="left" w:pos="5245"/>
          <w:tab w:val="decimal" w:pos="5954"/>
          <w:tab w:val="left" w:pos="6096"/>
        </w:tabs>
        <w:ind w:firstLine="709"/>
        <w:rPr>
          <w:rFonts w:ascii="Arial" w:hAnsi="Arial"/>
          <w:sz w:val="18"/>
        </w:rPr>
      </w:pPr>
      <w:r w:rsidRPr="00CC5C01">
        <w:rPr>
          <w:rFonts w:ascii="Arial" w:hAnsi="Arial"/>
          <w:sz w:val="18"/>
        </w:rPr>
        <w:t>- směšovací klapka</w:t>
      </w:r>
    </w:p>
    <w:p w:rsidR="00CC5C01" w:rsidRPr="00CC5C01" w:rsidRDefault="00CC5C01" w:rsidP="00CC5C01">
      <w:pPr>
        <w:tabs>
          <w:tab w:val="left" w:pos="709"/>
          <w:tab w:val="left" w:pos="4820"/>
          <w:tab w:val="left" w:pos="5245"/>
          <w:tab w:val="decimal" w:pos="5954"/>
          <w:tab w:val="left" w:pos="6096"/>
        </w:tabs>
        <w:ind w:firstLine="709"/>
        <w:rPr>
          <w:rFonts w:ascii="Arial" w:hAnsi="Arial"/>
          <w:sz w:val="18"/>
        </w:rPr>
      </w:pPr>
      <w:r w:rsidRPr="00CC5C01">
        <w:rPr>
          <w:rFonts w:ascii="Arial" w:hAnsi="Arial"/>
          <w:sz w:val="18"/>
        </w:rPr>
        <w:t>- filtr EU4</w:t>
      </w:r>
    </w:p>
    <w:p w:rsidR="00CC5C01" w:rsidRPr="00CC5C01" w:rsidRDefault="00CC5C01" w:rsidP="00CC5C01">
      <w:pPr>
        <w:tabs>
          <w:tab w:val="left" w:pos="709"/>
          <w:tab w:val="left" w:pos="4820"/>
          <w:tab w:val="left" w:pos="5245"/>
          <w:tab w:val="decimal" w:pos="5954"/>
          <w:tab w:val="left" w:pos="6096"/>
        </w:tabs>
        <w:ind w:left="709"/>
        <w:rPr>
          <w:rFonts w:ascii="Arial" w:hAnsi="Arial"/>
          <w:sz w:val="18"/>
        </w:rPr>
      </w:pPr>
      <w:r w:rsidRPr="00CC5C01">
        <w:rPr>
          <w:rFonts w:ascii="Arial" w:hAnsi="Arial"/>
          <w:sz w:val="18"/>
        </w:rPr>
        <w:t xml:space="preserve">- modul kondenzačního odvlhčovače </w:t>
      </w:r>
      <w:r w:rsidR="00C6438F">
        <w:rPr>
          <w:rFonts w:ascii="Arial" w:hAnsi="Arial"/>
          <w:sz w:val="18"/>
        </w:rPr>
        <w:t xml:space="preserve">se </w:t>
      </w:r>
      <w:proofErr w:type="spellStart"/>
      <w:r w:rsidR="00C6438F">
        <w:rPr>
          <w:rFonts w:ascii="Arial" w:hAnsi="Arial"/>
          <w:sz w:val="18"/>
        </w:rPr>
        <w:t>scroll</w:t>
      </w:r>
      <w:proofErr w:type="spellEnd"/>
      <w:r w:rsidR="00C6438F">
        <w:rPr>
          <w:rFonts w:ascii="Arial" w:hAnsi="Arial"/>
          <w:sz w:val="18"/>
        </w:rPr>
        <w:t xml:space="preserve"> kompresorem plynule řízeným a </w:t>
      </w:r>
      <w:r w:rsidRPr="00CC5C01">
        <w:rPr>
          <w:rFonts w:ascii="Arial" w:hAnsi="Arial"/>
          <w:sz w:val="18"/>
        </w:rPr>
        <w:t xml:space="preserve">s dvojitým </w:t>
      </w:r>
      <w:r w:rsidR="00D55B31">
        <w:rPr>
          <w:rFonts w:ascii="Arial" w:hAnsi="Arial"/>
          <w:sz w:val="18"/>
        </w:rPr>
        <w:t>vodou (nemrznoucí směs 30</w:t>
      </w:r>
      <w:r w:rsidR="00C6438F">
        <w:rPr>
          <w:rFonts w:ascii="Arial" w:hAnsi="Arial"/>
          <w:sz w:val="18"/>
        </w:rPr>
        <w:t xml:space="preserve">%) chlazeným </w:t>
      </w:r>
      <w:r w:rsidRPr="00CC5C01">
        <w:rPr>
          <w:rFonts w:ascii="Arial" w:hAnsi="Arial"/>
          <w:sz w:val="18"/>
        </w:rPr>
        <w:t xml:space="preserve">kondenzátorem </w:t>
      </w:r>
    </w:p>
    <w:p w:rsidR="00CC5C01" w:rsidRPr="00CC5C01" w:rsidRDefault="00CC5C01" w:rsidP="00CC5C01">
      <w:pPr>
        <w:tabs>
          <w:tab w:val="left" w:pos="709"/>
          <w:tab w:val="left" w:pos="4820"/>
          <w:tab w:val="left" w:pos="5245"/>
          <w:tab w:val="decimal" w:pos="5954"/>
          <w:tab w:val="left" w:pos="6096"/>
        </w:tabs>
        <w:ind w:firstLine="709"/>
        <w:rPr>
          <w:rFonts w:ascii="Arial" w:hAnsi="Arial"/>
          <w:sz w:val="18"/>
        </w:rPr>
      </w:pPr>
      <w:r w:rsidRPr="00CC5C01">
        <w:rPr>
          <w:rFonts w:ascii="Arial" w:hAnsi="Arial"/>
          <w:sz w:val="18"/>
        </w:rPr>
        <w:t>- ventilátor s frekvenčním měničem</w:t>
      </w:r>
    </w:p>
    <w:p w:rsidR="00CC5C01" w:rsidRPr="00CC5C01" w:rsidRDefault="00CC5C01" w:rsidP="00CC5C01">
      <w:pPr>
        <w:tabs>
          <w:tab w:val="left" w:pos="709"/>
          <w:tab w:val="left" w:pos="4820"/>
          <w:tab w:val="left" w:pos="5245"/>
          <w:tab w:val="decimal" w:pos="5954"/>
          <w:tab w:val="left" w:pos="6096"/>
        </w:tabs>
        <w:ind w:firstLine="709"/>
        <w:rPr>
          <w:rFonts w:ascii="Arial" w:hAnsi="Arial"/>
          <w:sz w:val="18"/>
        </w:rPr>
      </w:pPr>
      <w:r w:rsidRPr="00CC5C01">
        <w:rPr>
          <w:rFonts w:ascii="Arial" w:hAnsi="Arial"/>
          <w:sz w:val="18"/>
        </w:rPr>
        <w:t xml:space="preserve">- </w:t>
      </w:r>
      <w:r>
        <w:rPr>
          <w:rFonts w:ascii="Arial" w:hAnsi="Arial"/>
          <w:sz w:val="18"/>
        </w:rPr>
        <w:t xml:space="preserve">zónový </w:t>
      </w:r>
      <w:r w:rsidRPr="00CC5C01">
        <w:rPr>
          <w:rFonts w:ascii="Arial" w:hAnsi="Arial"/>
          <w:sz w:val="18"/>
        </w:rPr>
        <w:t>teplovodní ohřívač</w:t>
      </w:r>
      <w:r w:rsidR="00A21BEF">
        <w:rPr>
          <w:rFonts w:ascii="Arial" w:hAnsi="Arial"/>
          <w:sz w:val="18"/>
        </w:rPr>
        <w:t xml:space="preserve"> </w:t>
      </w:r>
    </w:p>
    <w:p w:rsidR="00A21BEF" w:rsidRDefault="00A21BEF" w:rsidP="00CC5C01">
      <w:pPr>
        <w:tabs>
          <w:tab w:val="left" w:pos="709"/>
          <w:tab w:val="left" w:pos="4820"/>
          <w:tab w:val="left" w:pos="5245"/>
          <w:tab w:val="decimal" w:pos="5954"/>
          <w:tab w:val="left" w:pos="6096"/>
        </w:tabs>
        <w:ind w:firstLine="709"/>
        <w:rPr>
          <w:rFonts w:ascii="Arial" w:hAnsi="Arial"/>
          <w:sz w:val="18"/>
        </w:rPr>
      </w:pPr>
    </w:p>
    <w:p w:rsidR="00CC5C01" w:rsidRPr="00CC5C01" w:rsidRDefault="00CC5C01" w:rsidP="00CC5C01">
      <w:pPr>
        <w:tabs>
          <w:tab w:val="left" w:pos="709"/>
          <w:tab w:val="left" w:pos="4820"/>
          <w:tab w:val="left" w:pos="5245"/>
          <w:tab w:val="decimal" w:pos="5954"/>
          <w:tab w:val="left" w:pos="6096"/>
        </w:tabs>
        <w:ind w:firstLine="709"/>
        <w:rPr>
          <w:rFonts w:ascii="Arial" w:hAnsi="Arial"/>
          <w:sz w:val="18"/>
        </w:rPr>
      </w:pPr>
      <w:proofErr w:type="gramStart"/>
      <w:r w:rsidRPr="00CC5C01">
        <w:rPr>
          <w:rFonts w:ascii="Arial" w:hAnsi="Arial"/>
          <w:sz w:val="18"/>
        </w:rPr>
        <w:t>Odvodní  část</w:t>
      </w:r>
      <w:proofErr w:type="gramEnd"/>
      <w:r w:rsidRPr="00CC5C01">
        <w:rPr>
          <w:rFonts w:ascii="Arial" w:hAnsi="Arial"/>
          <w:sz w:val="18"/>
        </w:rPr>
        <w:t>:</w:t>
      </w:r>
    </w:p>
    <w:p w:rsidR="00CC5C01" w:rsidRPr="00CC5C01" w:rsidRDefault="00CC5C01" w:rsidP="00CC5C01">
      <w:pPr>
        <w:tabs>
          <w:tab w:val="left" w:pos="709"/>
          <w:tab w:val="left" w:pos="4820"/>
          <w:tab w:val="left" w:pos="5245"/>
          <w:tab w:val="decimal" w:pos="5954"/>
          <w:tab w:val="left" w:pos="6096"/>
        </w:tabs>
        <w:ind w:firstLine="709"/>
        <w:rPr>
          <w:rFonts w:ascii="Arial" w:hAnsi="Arial"/>
          <w:sz w:val="18"/>
        </w:rPr>
      </w:pPr>
      <w:proofErr w:type="gramStart"/>
      <w:r w:rsidRPr="00CC5C01">
        <w:rPr>
          <w:rFonts w:ascii="Arial" w:hAnsi="Arial"/>
          <w:sz w:val="18"/>
        </w:rPr>
        <w:t>-  filtr</w:t>
      </w:r>
      <w:proofErr w:type="gramEnd"/>
      <w:r w:rsidRPr="00CC5C01">
        <w:rPr>
          <w:rFonts w:ascii="Arial" w:hAnsi="Arial"/>
          <w:sz w:val="18"/>
        </w:rPr>
        <w:t xml:space="preserve"> EU4</w:t>
      </w:r>
    </w:p>
    <w:p w:rsidR="00CC5C01" w:rsidRPr="00CC5C01" w:rsidRDefault="00CC5C01" w:rsidP="00CC5C01">
      <w:pPr>
        <w:tabs>
          <w:tab w:val="left" w:pos="709"/>
          <w:tab w:val="left" w:pos="4820"/>
          <w:tab w:val="left" w:pos="5245"/>
          <w:tab w:val="decimal" w:pos="5954"/>
          <w:tab w:val="left" w:pos="6096"/>
        </w:tabs>
        <w:ind w:firstLine="709"/>
        <w:rPr>
          <w:rFonts w:ascii="Arial" w:hAnsi="Arial"/>
          <w:sz w:val="18"/>
        </w:rPr>
      </w:pPr>
      <w:r w:rsidRPr="00CC5C01">
        <w:rPr>
          <w:rFonts w:ascii="Arial" w:hAnsi="Arial"/>
          <w:sz w:val="18"/>
        </w:rPr>
        <w:t>- ventilátor s frekvenčním měničem</w:t>
      </w:r>
    </w:p>
    <w:p w:rsidR="00CC5C01" w:rsidRPr="00CC5C01" w:rsidRDefault="00CC5C01" w:rsidP="00CC5C01">
      <w:pPr>
        <w:tabs>
          <w:tab w:val="left" w:pos="709"/>
          <w:tab w:val="left" w:pos="4820"/>
          <w:tab w:val="left" w:pos="5245"/>
          <w:tab w:val="decimal" w:pos="5954"/>
          <w:tab w:val="left" w:pos="6096"/>
        </w:tabs>
        <w:ind w:firstLine="709"/>
        <w:rPr>
          <w:rFonts w:ascii="Arial" w:hAnsi="Arial"/>
          <w:sz w:val="18"/>
        </w:rPr>
      </w:pPr>
      <w:r w:rsidRPr="00CC5C01">
        <w:rPr>
          <w:rFonts w:ascii="Arial" w:hAnsi="Arial"/>
          <w:sz w:val="18"/>
        </w:rPr>
        <w:t xml:space="preserve">- směšovací klapka </w:t>
      </w:r>
      <w:r>
        <w:rPr>
          <w:rFonts w:ascii="Arial" w:hAnsi="Arial"/>
          <w:sz w:val="18"/>
        </w:rPr>
        <w:t>(</w:t>
      </w:r>
      <w:r w:rsidRPr="00CC5C01">
        <w:rPr>
          <w:rFonts w:ascii="Arial" w:hAnsi="Arial"/>
          <w:sz w:val="18"/>
        </w:rPr>
        <w:t>společná pro přívod)</w:t>
      </w:r>
    </w:p>
    <w:p w:rsidR="00CC5C01" w:rsidRDefault="00CC5C01" w:rsidP="00CC5C01">
      <w:pPr>
        <w:tabs>
          <w:tab w:val="left" w:pos="709"/>
          <w:tab w:val="left" w:pos="4820"/>
          <w:tab w:val="left" w:pos="5245"/>
          <w:tab w:val="decimal" w:pos="5954"/>
          <w:tab w:val="left" w:pos="6096"/>
        </w:tabs>
        <w:ind w:firstLine="709"/>
        <w:rPr>
          <w:rFonts w:ascii="Arial" w:hAnsi="Arial"/>
          <w:sz w:val="18"/>
        </w:rPr>
      </w:pPr>
      <w:r w:rsidRPr="00CC5C01">
        <w:rPr>
          <w:rFonts w:ascii="Arial" w:hAnsi="Arial"/>
          <w:sz w:val="18"/>
        </w:rPr>
        <w:t>- uzavírací klapka</w:t>
      </w:r>
    </w:p>
    <w:p w:rsidR="00CC5C01" w:rsidRPr="00CC5C01" w:rsidRDefault="00CC5C01" w:rsidP="00CC5C01">
      <w:pPr>
        <w:pStyle w:val="Zkladntextodsazen3"/>
        <w:ind w:left="709" w:firstLine="0"/>
        <w:rPr>
          <w:rFonts w:ascii="Arial" w:hAnsi="Arial"/>
          <w:sz w:val="18"/>
        </w:rPr>
      </w:pPr>
      <w:r w:rsidRPr="00CC5C01">
        <w:rPr>
          <w:rFonts w:ascii="Arial" w:hAnsi="Arial"/>
          <w:sz w:val="18"/>
        </w:rPr>
        <w:t xml:space="preserve">Čerstvý vzduch je nasáván na střeše přes </w:t>
      </w:r>
      <w:proofErr w:type="spellStart"/>
      <w:r w:rsidRPr="00CC5C01">
        <w:rPr>
          <w:rFonts w:ascii="Arial" w:hAnsi="Arial"/>
          <w:sz w:val="18"/>
        </w:rPr>
        <w:t>protidešťovou</w:t>
      </w:r>
      <w:proofErr w:type="spellEnd"/>
      <w:r w:rsidRPr="00CC5C01">
        <w:rPr>
          <w:rFonts w:ascii="Arial" w:hAnsi="Arial"/>
          <w:sz w:val="18"/>
        </w:rPr>
        <w:t xml:space="preserve"> žaluzii, dále je veden přes tlumič hluku a poté do vzduchotechnické jednotky, kde je případně směšován s cirkulačním vzduchem (</w:t>
      </w:r>
      <w:proofErr w:type="gramStart"/>
      <w:r w:rsidRPr="00CC5C01">
        <w:rPr>
          <w:rFonts w:ascii="Arial" w:hAnsi="Arial"/>
          <w:sz w:val="18"/>
        </w:rPr>
        <w:t>max.78%</w:t>
      </w:r>
      <w:proofErr w:type="gramEnd"/>
      <w:r>
        <w:rPr>
          <w:rFonts w:ascii="Arial" w:hAnsi="Arial"/>
          <w:sz w:val="18"/>
        </w:rPr>
        <w:t xml:space="preserve"> cirkulačního vzduchu</w:t>
      </w:r>
      <w:r w:rsidRPr="00CC5C01">
        <w:rPr>
          <w:rFonts w:ascii="Arial" w:hAnsi="Arial"/>
          <w:sz w:val="18"/>
        </w:rPr>
        <w:t xml:space="preserve">), poté je </w:t>
      </w:r>
      <w:r>
        <w:rPr>
          <w:rFonts w:ascii="Arial" w:hAnsi="Arial"/>
          <w:sz w:val="18"/>
        </w:rPr>
        <w:t xml:space="preserve">případně </w:t>
      </w:r>
      <w:r w:rsidRPr="00CC5C01">
        <w:rPr>
          <w:rFonts w:ascii="Arial" w:hAnsi="Arial"/>
          <w:sz w:val="18"/>
        </w:rPr>
        <w:t xml:space="preserve">odvlhčován na modulu odvlhčovače (pokud je venkovní vlhkost vyšší než maximální </w:t>
      </w:r>
      <w:r w:rsidR="006C3D09">
        <w:rPr>
          <w:rFonts w:ascii="Arial" w:hAnsi="Arial"/>
          <w:sz w:val="18"/>
        </w:rPr>
        <w:t xml:space="preserve">možná </w:t>
      </w:r>
      <w:r w:rsidRPr="00CC5C01">
        <w:rPr>
          <w:rFonts w:ascii="Arial" w:hAnsi="Arial"/>
          <w:sz w:val="18"/>
        </w:rPr>
        <w:t xml:space="preserve">pro garanci </w:t>
      </w:r>
      <w:r w:rsidR="006C3D09">
        <w:rPr>
          <w:rFonts w:ascii="Arial" w:hAnsi="Arial"/>
          <w:sz w:val="18"/>
        </w:rPr>
        <w:t xml:space="preserve">správné </w:t>
      </w:r>
      <w:r w:rsidRPr="00CC5C01">
        <w:rPr>
          <w:rFonts w:ascii="Arial" w:hAnsi="Arial"/>
          <w:sz w:val="18"/>
        </w:rPr>
        <w:t>funkce adiabatického chlazení)</w:t>
      </w:r>
      <w:r w:rsidR="00A9663F">
        <w:rPr>
          <w:rFonts w:ascii="Arial" w:hAnsi="Arial"/>
          <w:sz w:val="18"/>
        </w:rPr>
        <w:t xml:space="preserve"> a na kondenzátoru je případně odvedena tepelná zátěž kompresoru nebo je zátěže využito pro ohřev vzduchu</w:t>
      </w:r>
      <w:r w:rsidRPr="00CC5C01">
        <w:rPr>
          <w:rFonts w:ascii="Arial" w:hAnsi="Arial"/>
          <w:sz w:val="18"/>
        </w:rPr>
        <w:t xml:space="preserve">, poté je dále veden do vnitřního prostoru přes tlumiče hluku. Ve vnitřním prostoru je osazen teplovodní </w:t>
      </w:r>
      <w:proofErr w:type="gramStart"/>
      <w:r w:rsidRPr="00CC5C01">
        <w:rPr>
          <w:rFonts w:ascii="Arial" w:hAnsi="Arial"/>
          <w:sz w:val="18"/>
        </w:rPr>
        <w:t>ohřívač</w:t>
      </w:r>
      <w:r w:rsidR="00BD18BA">
        <w:rPr>
          <w:rFonts w:ascii="Arial" w:hAnsi="Arial"/>
          <w:sz w:val="18"/>
        </w:rPr>
        <w:t xml:space="preserve"> který</w:t>
      </w:r>
      <w:proofErr w:type="gramEnd"/>
      <w:r w:rsidR="00BD18BA">
        <w:rPr>
          <w:rFonts w:ascii="Arial" w:hAnsi="Arial"/>
          <w:sz w:val="18"/>
        </w:rPr>
        <w:t xml:space="preserve"> </w:t>
      </w:r>
      <w:r w:rsidR="00A9663F">
        <w:rPr>
          <w:rFonts w:ascii="Arial" w:hAnsi="Arial"/>
          <w:sz w:val="18"/>
        </w:rPr>
        <w:t xml:space="preserve">ohřívá vzduch na teplotu +28 až </w:t>
      </w:r>
      <w:r w:rsidR="00BD18BA">
        <w:rPr>
          <w:rFonts w:ascii="Arial" w:hAnsi="Arial"/>
          <w:sz w:val="18"/>
        </w:rPr>
        <w:t>+35°C</w:t>
      </w:r>
      <w:r w:rsidRPr="00CC5C01">
        <w:rPr>
          <w:rFonts w:ascii="Arial" w:hAnsi="Arial"/>
          <w:sz w:val="18"/>
        </w:rPr>
        <w:t xml:space="preserve">, který zejména v zimním období zajistí pokrytí ztráty čerstvého vzduchu a tepelné ztráty skleníku. Poté je vzduch dále veden prostorem skleníku v úrovni pod pracovními stoly. Do vnitřního prostoru je dále distribuován přes textilní vyústky se směrovou perforací k vnitřnímu povrchu zasklení. Odpadní vzduch je odsáván přes vyústky osazené v odvodním potrubí vedeném ve štítu skleníku. </w:t>
      </w:r>
      <w:r w:rsidR="001D6F4B">
        <w:rPr>
          <w:rFonts w:ascii="Arial" w:hAnsi="Arial"/>
          <w:sz w:val="18"/>
        </w:rPr>
        <w:t>Dále je veden přes potrubní filtr G2 a dále</w:t>
      </w:r>
      <w:r w:rsidRPr="00CC5C01">
        <w:rPr>
          <w:rFonts w:ascii="Arial" w:hAnsi="Arial"/>
          <w:sz w:val="18"/>
        </w:rPr>
        <w:t xml:space="preserve"> přes tlumič hluku do vzduchotechnické j</w:t>
      </w:r>
      <w:r w:rsidR="001D6F4B">
        <w:rPr>
          <w:rFonts w:ascii="Arial" w:hAnsi="Arial"/>
          <w:sz w:val="18"/>
        </w:rPr>
        <w:t xml:space="preserve">ednotky, kde je filtrován, </w:t>
      </w:r>
      <w:r w:rsidRPr="00CC5C01">
        <w:rPr>
          <w:rFonts w:ascii="Arial" w:hAnsi="Arial"/>
          <w:sz w:val="18"/>
        </w:rPr>
        <w:t>případně směšován s čerstvým vzduchem a poté je vyfukován přes tlumič hluku a výfukový kus v úrovni nad střechou do venkovního prostoru.</w:t>
      </w:r>
      <w:r w:rsidR="00A21BEF">
        <w:rPr>
          <w:rFonts w:ascii="Arial" w:hAnsi="Arial"/>
          <w:sz w:val="18"/>
        </w:rPr>
        <w:t xml:space="preserve"> Veškeré potrubní rozvody ve venkovním prostředí jsou opatřeny akustickou izolací 60mm+pozinkovaný plech. Přívodní potrubí v technické chodbě po hranici se skleníkem je opatřeno tepelnou izolací 40mm+Al polep.</w:t>
      </w:r>
      <w:r w:rsidR="001D6F4B">
        <w:rPr>
          <w:rFonts w:ascii="Arial" w:hAnsi="Arial"/>
          <w:sz w:val="18"/>
        </w:rPr>
        <w:t xml:space="preserve"> Veškeré vnitřní potrubí je vedeno ve spádu a je v nejnižším místě odvodněno. Veškeré potrubí ve vnitřním prostoru je v provedení "těsné".</w:t>
      </w:r>
    </w:p>
    <w:p w:rsidR="00A21BEF" w:rsidRPr="00A21BEF" w:rsidRDefault="00A21BEF" w:rsidP="00A21BEF">
      <w:pPr>
        <w:pStyle w:val="Zkladntextodsazen3"/>
        <w:ind w:left="709" w:firstLine="0"/>
        <w:rPr>
          <w:rFonts w:ascii="Arial" w:hAnsi="Arial"/>
          <w:sz w:val="18"/>
        </w:rPr>
      </w:pPr>
      <w:r>
        <w:rPr>
          <w:rFonts w:ascii="Arial" w:hAnsi="Arial"/>
          <w:sz w:val="18"/>
        </w:rPr>
        <w:t>A) Větrací režimy</w:t>
      </w:r>
      <w:r w:rsidRPr="00A21BEF">
        <w:rPr>
          <w:rFonts w:ascii="Arial" w:hAnsi="Arial"/>
          <w:sz w:val="18"/>
        </w:rPr>
        <w:t>:</w:t>
      </w:r>
    </w:p>
    <w:p w:rsidR="00A21BEF" w:rsidRPr="00A21BEF" w:rsidRDefault="001D6F4B" w:rsidP="00A21BEF">
      <w:pPr>
        <w:pStyle w:val="Zkladntextodsazen3"/>
        <w:ind w:left="709" w:firstLine="0"/>
        <w:rPr>
          <w:rFonts w:ascii="Arial" w:hAnsi="Arial"/>
          <w:sz w:val="18"/>
        </w:rPr>
      </w:pPr>
      <w:proofErr w:type="gramStart"/>
      <w:r>
        <w:rPr>
          <w:rFonts w:ascii="Arial" w:hAnsi="Arial"/>
          <w:sz w:val="18"/>
        </w:rPr>
        <w:t>A.</w:t>
      </w:r>
      <w:r w:rsidR="00A21BEF" w:rsidRPr="00A21BEF">
        <w:rPr>
          <w:rFonts w:ascii="Arial" w:hAnsi="Arial"/>
          <w:sz w:val="18"/>
        </w:rPr>
        <w:t>1) režim</w:t>
      </w:r>
      <w:proofErr w:type="gramEnd"/>
      <w:r w:rsidR="00A21BEF" w:rsidRPr="00A21BEF">
        <w:rPr>
          <w:rFonts w:ascii="Arial" w:hAnsi="Arial"/>
          <w:sz w:val="18"/>
        </w:rPr>
        <w:t xml:space="preserve"> pro </w:t>
      </w:r>
      <w:r w:rsidR="006C3D09">
        <w:rPr>
          <w:rFonts w:ascii="Arial" w:hAnsi="Arial"/>
          <w:sz w:val="18"/>
        </w:rPr>
        <w:t>zamezení akumulace etylénu</w:t>
      </w:r>
      <w:r w:rsidR="00A21BEF" w:rsidRPr="00A21BEF">
        <w:rPr>
          <w:rFonts w:ascii="Arial" w:hAnsi="Arial"/>
          <w:sz w:val="18"/>
        </w:rPr>
        <w:t xml:space="preserve"> </w:t>
      </w:r>
    </w:p>
    <w:p w:rsidR="00A21BEF" w:rsidRPr="00A21BEF" w:rsidRDefault="00A21BEF" w:rsidP="00A21BEF">
      <w:pPr>
        <w:pStyle w:val="Zkladntextodsazen3"/>
        <w:ind w:left="709" w:firstLine="0"/>
        <w:rPr>
          <w:rFonts w:ascii="Arial" w:hAnsi="Arial"/>
          <w:sz w:val="18"/>
        </w:rPr>
      </w:pPr>
      <w:r w:rsidRPr="00A21BEF">
        <w:rPr>
          <w:rFonts w:ascii="Arial" w:hAnsi="Arial"/>
          <w:sz w:val="18"/>
        </w:rPr>
        <w:lastRenderedPageBreak/>
        <w:t xml:space="preserve">V každém období musí být zajištěn přívod </w:t>
      </w:r>
      <w:r>
        <w:rPr>
          <w:rFonts w:ascii="Arial" w:hAnsi="Arial"/>
          <w:sz w:val="18"/>
        </w:rPr>
        <w:t xml:space="preserve">čerstvého vzduchu </w:t>
      </w:r>
      <w:r w:rsidR="006C3D09">
        <w:rPr>
          <w:rFonts w:ascii="Arial" w:hAnsi="Arial"/>
          <w:sz w:val="18"/>
        </w:rPr>
        <w:t>zamezující nežádoucí akumulaci etylénu, minimální podíl čerstvého vzduchu</w:t>
      </w:r>
      <w:r w:rsidRPr="00A21BEF">
        <w:rPr>
          <w:rFonts w:ascii="Arial" w:hAnsi="Arial"/>
          <w:sz w:val="18"/>
        </w:rPr>
        <w:t xml:space="preserve"> je 22%</w:t>
      </w:r>
      <w:r w:rsidR="006C3D09">
        <w:rPr>
          <w:rFonts w:ascii="Arial" w:hAnsi="Arial"/>
          <w:sz w:val="18"/>
        </w:rPr>
        <w:t xml:space="preserve"> (odpovídá 15m3/h/m2/pěstební plochy)</w:t>
      </w:r>
      <w:r w:rsidRPr="00A21BEF">
        <w:rPr>
          <w:rFonts w:ascii="Arial" w:hAnsi="Arial"/>
          <w:sz w:val="18"/>
        </w:rPr>
        <w:t>, což platí hlavně pro zimní období.</w:t>
      </w:r>
    </w:p>
    <w:p w:rsidR="00A21BEF" w:rsidRPr="00A21BEF" w:rsidRDefault="001D6F4B" w:rsidP="00A21BEF">
      <w:pPr>
        <w:pStyle w:val="Zkladntextodsazen3"/>
        <w:ind w:left="709" w:firstLine="0"/>
        <w:rPr>
          <w:rFonts w:ascii="Arial" w:hAnsi="Arial"/>
          <w:sz w:val="18"/>
        </w:rPr>
      </w:pPr>
      <w:proofErr w:type="gramStart"/>
      <w:r>
        <w:rPr>
          <w:rFonts w:ascii="Arial" w:hAnsi="Arial"/>
          <w:sz w:val="18"/>
        </w:rPr>
        <w:t>A.</w:t>
      </w:r>
      <w:r w:rsidR="00A21BEF" w:rsidRPr="00A21BEF">
        <w:rPr>
          <w:rFonts w:ascii="Arial" w:hAnsi="Arial"/>
          <w:sz w:val="18"/>
        </w:rPr>
        <w:t>2) režim</w:t>
      </w:r>
      <w:proofErr w:type="gramEnd"/>
      <w:r w:rsidR="00A21BEF" w:rsidRPr="00A21BEF">
        <w:rPr>
          <w:rFonts w:ascii="Arial" w:hAnsi="Arial"/>
          <w:sz w:val="18"/>
        </w:rPr>
        <w:t xml:space="preserve"> letního větrání </w:t>
      </w:r>
    </w:p>
    <w:p w:rsidR="00A21BEF" w:rsidRPr="00A21BEF" w:rsidRDefault="00A21BEF" w:rsidP="00A21BEF">
      <w:pPr>
        <w:pStyle w:val="Zkladntextodsazen3"/>
        <w:ind w:left="709" w:firstLine="0"/>
        <w:rPr>
          <w:rFonts w:ascii="Arial" w:hAnsi="Arial"/>
          <w:sz w:val="18"/>
        </w:rPr>
      </w:pPr>
      <w:r w:rsidRPr="00A21BEF">
        <w:rPr>
          <w:rFonts w:ascii="Arial" w:hAnsi="Arial"/>
          <w:sz w:val="18"/>
        </w:rPr>
        <w:t xml:space="preserve">Zejména v letním období může být podíl čerstvého vzduchu zvýšen až na 100% pro </w:t>
      </w:r>
      <w:r>
        <w:rPr>
          <w:rFonts w:ascii="Arial" w:hAnsi="Arial"/>
          <w:sz w:val="18"/>
        </w:rPr>
        <w:t>další režimy</w:t>
      </w:r>
      <w:r w:rsidRPr="00A21BEF">
        <w:rPr>
          <w:rFonts w:ascii="Arial" w:hAnsi="Arial"/>
          <w:sz w:val="18"/>
        </w:rPr>
        <w:t>:</w:t>
      </w:r>
    </w:p>
    <w:p w:rsidR="00A21BEF" w:rsidRPr="00A21BEF" w:rsidRDefault="00A21BEF" w:rsidP="00A21BEF">
      <w:pPr>
        <w:pStyle w:val="Zkladntextodsazen3"/>
        <w:spacing w:before="0"/>
        <w:ind w:left="709" w:firstLine="0"/>
        <w:rPr>
          <w:rFonts w:ascii="Arial" w:hAnsi="Arial"/>
          <w:sz w:val="18"/>
        </w:rPr>
      </w:pPr>
      <w:r w:rsidRPr="00A21BEF">
        <w:rPr>
          <w:rFonts w:ascii="Arial" w:hAnsi="Arial"/>
          <w:sz w:val="18"/>
        </w:rPr>
        <w:t>- nočního chlazení - využívá se nižší teploty venkovního vzduchu</w:t>
      </w:r>
    </w:p>
    <w:p w:rsidR="00A21BEF" w:rsidRPr="00A21BEF" w:rsidRDefault="00A21BEF" w:rsidP="00A21BEF">
      <w:pPr>
        <w:pStyle w:val="Zkladntextodsazen3"/>
        <w:spacing w:before="0"/>
        <w:ind w:left="709" w:firstLine="0"/>
        <w:rPr>
          <w:rFonts w:ascii="Arial" w:hAnsi="Arial"/>
          <w:sz w:val="18"/>
        </w:rPr>
      </w:pPr>
      <w:r w:rsidRPr="00A21BEF">
        <w:rPr>
          <w:rFonts w:ascii="Arial" w:hAnsi="Arial"/>
          <w:sz w:val="18"/>
        </w:rPr>
        <w:t>- větrání v režimu adiabatického chlazení - pro odvod nasyceného vzduchu</w:t>
      </w:r>
    </w:p>
    <w:p w:rsidR="00A21BEF" w:rsidRPr="00A21BEF" w:rsidRDefault="00A21BEF" w:rsidP="00A21BEF">
      <w:pPr>
        <w:pStyle w:val="Zkladntextodsazen3"/>
        <w:ind w:left="709" w:firstLine="0"/>
        <w:rPr>
          <w:rFonts w:ascii="Arial" w:hAnsi="Arial"/>
          <w:sz w:val="18"/>
        </w:rPr>
      </w:pPr>
      <w:r>
        <w:rPr>
          <w:rFonts w:ascii="Arial" w:hAnsi="Arial"/>
          <w:sz w:val="18"/>
        </w:rPr>
        <w:t>B) Odvlhčovací režimy:</w:t>
      </w:r>
    </w:p>
    <w:p w:rsidR="00A21BEF" w:rsidRPr="00A21BEF" w:rsidRDefault="00A21BEF" w:rsidP="00A21BEF">
      <w:pPr>
        <w:pStyle w:val="Zkladntextodsazen3"/>
        <w:ind w:left="709" w:firstLine="0"/>
        <w:rPr>
          <w:rFonts w:ascii="Arial" w:hAnsi="Arial"/>
          <w:sz w:val="18"/>
        </w:rPr>
      </w:pPr>
      <w:r w:rsidRPr="00A21BEF">
        <w:rPr>
          <w:rFonts w:ascii="Arial" w:hAnsi="Arial"/>
          <w:sz w:val="18"/>
        </w:rPr>
        <w:t>Rozlišují se dva režimy v závislosti na absolutní vlhkosti venkovního vzduchu x (g/</w:t>
      </w:r>
      <w:proofErr w:type="spellStart"/>
      <w:r w:rsidRPr="00A21BEF">
        <w:rPr>
          <w:rFonts w:ascii="Arial" w:hAnsi="Arial"/>
          <w:sz w:val="18"/>
        </w:rPr>
        <w:t>kg.</w:t>
      </w:r>
      <w:proofErr w:type="gramStart"/>
      <w:r w:rsidRPr="00A21BEF">
        <w:rPr>
          <w:rFonts w:ascii="Arial" w:hAnsi="Arial"/>
          <w:sz w:val="18"/>
        </w:rPr>
        <w:t>s.v</w:t>
      </w:r>
      <w:proofErr w:type="spellEnd"/>
      <w:r w:rsidRPr="00A21BEF">
        <w:rPr>
          <w:rFonts w:ascii="Arial" w:hAnsi="Arial"/>
          <w:sz w:val="18"/>
        </w:rPr>
        <w:t>.</w:t>
      </w:r>
      <w:proofErr w:type="gramEnd"/>
      <w:r w:rsidRPr="00A21BEF">
        <w:rPr>
          <w:rFonts w:ascii="Arial" w:hAnsi="Arial"/>
          <w:sz w:val="18"/>
        </w:rPr>
        <w:t>)</w:t>
      </w:r>
    </w:p>
    <w:p w:rsidR="00A21BEF" w:rsidRPr="00A21BEF" w:rsidRDefault="001D6F4B" w:rsidP="00A21BEF">
      <w:pPr>
        <w:pStyle w:val="Zkladntextodsazen3"/>
        <w:ind w:left="709" w:firstLine="0"/>
        <w:rPr>
          <w:rFonts w:ascii="Arial" w:hAnsi="Arial"/>
          <w:sz w:val="18"/>
        </w:rPr>
      </w:pPr>
      <w:proofErr w:type="gramStart"/>
      <w:r>
        <w:rPr>
          <w:rFonts w:ascii="Arial" w:hAnsi="Arial"/>
          <w:sz w:val="18"/>
        </w:rPr>
        <w:t>B.</w:t>
      </w:r>
      <w:r w:rsidR="00A21BEF" w:rsidRPr="00A21BEF">
        <w:rPr>
          <w:rFonts w:ascii="Arial" w:hAnsi="Arial"/>
          <w:sz w:val="18"/>
        </w:rPr>
        <w:t>1) režim</w:t>
      </w:r>
      <w:proofErr w:type="gramEnd"/>
      <w:r w:rsidR="00A21BEF" w:rsidRPr="00A21BEF">
        <w:rPr>
          <w:rFonts w:ascii="Arial" w:hAnsi="Arial"/>
          <w:sz w:val="18"/>
        </w:rPr>
        <w:t xml:space="preserve"> běžný</w:t>
      </w:r>
    </w:p>
    <w:p w:rsidR="00A21BEF" w:rsidRPr="00A21BEF" w:rsidRDefault="00A21BEF" w:rsidP="00A21BEF">
      <w:pPr>
        <w:pStyle w:val="Zkladntextodsazen3"/>
        <w:spacing w:before="0"/>
        <w:ind w:left="709" w:firstLine="0"/>
        <w:rPr>
          <w:rFonts w:ascii="Arial" w:hAnsi="Arial"/>
          <w:sz w:val="18"/>
        </w:rPr>
      </w:pPr>
      <w:r w:rsidRPr="00A21BEF">
        <w:rPr>
          <w:rFonts w:ascii="Arial" w:hAnsi="Arial"/>
          <w:sz w:val="18"/>
        </w:rPr>
        <w:t>pokud venkovní absolutní vlhkost nedosáhne maximální výpočtové vlhkosti x=10,5g/</w:t>
      </w:r>
      <w:proofErr w:type="spellStart"/>
      <w:r w:rsidRPr="00A21BEF">
        <w:rPr>
          <w:rFonts w:ascii="Arial" w:hAnsi="Arial"/>
          <w:sz w:val="18"/>
        </w:rPr>
        <w:t>kg.</w:t>
      </w:r>
      <w:proofErr w:type="gramStart"/>
      <w:r w:rsidRPr="00A21BEF">
        <w:rPr>
          <w:rFonts w:ascii="Arial" w:hAnsi="Arial"/>
          <w:sz w:val="18"/>
        </w:rPr>
        <w:t>s.v</w:t>
      </w:r>
      <w:proofErr w:type="spellEnd"/>
      <w:r w:rsidRPr="00A21BEF">
        <w:rPr>
          <w:rFonts w:ascii="Arial" w:hAnsi="Arial"/>
          <w:sz w:val="18"/>
        </w:rPr>
        <w:t>.</w:t>
      </w:r>
      <w:proofErr w:type="gramEnd"/>
    </w:p>
    <w:p w:rsidR="006C3D09" w:rsidRDefault="006C3D09" w:rsidP="006C3D09">
      <w:pPr>
        <w:tabs>
          <w:tab w:val="left" w:pos="709"/>
          <w:tab w:val="left" w:pos="4820"/>
          <w:tab w:val="left" w:pos="5245"/>
          <w:tab w:val="decimal" w:pos="5954"/>
          <w:tab w:val="left" w:pos="6096"/>
        </w:tabs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 w:rsidR="00A21BEF" w:rsidRPr="00A21BEF">
        <w:rPr>
          <w:rFonts w:ascii="Arial" w:hAnsi="Arial"/>
          <w:sz w:val="18"/>
        </w:rPr>
        <w:t xml:space="preserve">je požadovaná </w:t>
      </w:r>
      <w:r>
        <w:rPr>
          <w:rFonts w:ascii="Arial" w:hAnsi="Arial"/>
          <w:sz w:val="18"/>
        </w:rPr>
        <w:t>garance</w:t>
      </w:r>
      <w:r w:rsidR="00A21BEF">
        <w:rPr>
          <w:rFonts w:ascii="Arial" w:hAnsi="Arial"/>
          <w:sz w:val="18"/>
        </w:rPr>
        <w:t xml:space="preserve"> </w:t>
      </w:r>
      <w:r w:rsidR="00A9663F">
        <w:rPr>
          <w:rFonts w:ascii="Arial" w:hAnsi="Arial"/>
          <w:sz w:val="18"/>
        </w:rPr>
        <w:t xml:space="preserve">řízení relativní </w:t>
      </w:r>
      <w:r>
        <w:rPr>
          <w:rFonts w:ascii="Arial" w:hAnsi="Arial"/>
          <w:sz w:val="18"/>
        </w:rPr>
        <w:t xml:space="preserve">vlhkosti </w:t>
      </w:r>
      <w:r w:rsidR="00A9663F">
        <w:rPr>
          <w:rFonts w:ascii="Arial" w:hAnsi="Arial"/>
          <w:sz w:val="18"/>
        </w:rPr>
        <w:t>v intervalu 60 až 8</w:t>
      </w:r>
      <w:r>
        <w:rPr>
          <w:rFonts w:ascii="Arial" w:hAnsi="Arial"/>
          <w:sz w:val="18"/>
        </w:rPr>
        <w:t xml:space="preserve">0% s přesností </w:t>
      </w:r>
      <w:r>
        <w:rPr>
          <w:rFonts w:ascii="Arial" w:hAnsi="Arial" w:cs="Arial"/>
          <w:sz w:val="18"/>
        </w:rPr>
        <w:t xml:space="preserve">± </w:t>
      </w:r>
      <w:r>
        <w:rPr>
          <w:rFonts w:ascii="Arial" w:hAnsi="Arial"/>
          <w:sz w:val="18"/>
        </w:rPr>
        <w:t>5%</w:t>
      </w:r>
    </w:p>
    <w:p w:rsidR="00A21BEF" w:rsidRPr="00A21BEF" w:rsidRDefault="001D6F4B" w:rsidP="00A21BEF">
      <w:pPr>
        <w:pStyle w:val="Zkladntextodsazen3"/>
        <w:ind w:left="709" w:firstLine="0"/>
        <w:rPr>
          <w:rFonts w:ascii="Arial" w:hAnsi="Arial"/>
          <w:sz w:val="18"/>
        </w:rPr>
      </w:pPr>
      <w:proofErr w:type="gramStart"/>
      <w:r>
        <w:rPr>
          <w:rFonts w:ascii="Arial" w:hAnsi="Arial"/>
          <w:sz w:val="18"/>
        </w:rPr>
        <w:t>B.</w:t>
      </w:r>
      <w:r w:rsidR="00A21BEF" w:rsidRPr="00A21BEF">
        <w:rPr>
          <w:rFonts w:ascii="Arial" w:hAnsi="Arial"/>
          <w:sz w:val="18"/>
        </w:rPr>
        <w:t>2) režim</w:t>
      </w:r>
      <w:proofErr w:type="gramEnd"/>
      <w:r w:rsidR="00A21BEF" w:rsidRPr="00A21BEF">
        <w:rPr>
          <w:rFonts w:ascii="Arial" w:hAnsi="Arial"/>
          <w:sz w:val="18"/>
        </w:rPr>
        <w:t xml:space="preserve"> extrémní</w:t>
      </w:r>
    </w:p>
    <w:p w:rsidR="00A21BEF" w:rsidRPr="00A21BEF" w:rsidRDefault="00A21BEF" w:rsidP="001D6F4B">
      <w:pPr>
        <w:pStyle w:val="Zkladntextodsazen3"/>
        <w:spacing w:before="0"/>
        <w:ind w:left="709" w:firstLine="0"/>
        <w:rPr>
          <w:rFonts w:ascii="Arial" w:hAnsi="Arial"/>
          <w:sz w:val="18"/>
        </w:rPr>
      </w:pPr>
      <w:r w:rsidRPr="00A21BEF">
        <w:rPr>
          <w:rFonts w:ascii="Arial" w:hAnsi="Arial"/>
          <w:sz w:val="18"/>
        </w:rPr>
        <w:t>pokud venkovní absolutní vlhk</w:t>
      </w:r>
      <w:r w:rsidR="00A9663F">
        <w:rPr>
          <w:rFonts w:ascii="Arial" w:hAnsi="Arial"/>
          <w:sz w:val="18"/>
        </w:rPr>
        <w:t>ost přesáhne maximální výpočtovou vlhkost</w:t>
      </w:r>
      <w:r w:rsidRPr="00A21BEF">
        <w:rPr>
          <w:rFonts w:ascii="Arial" w:hAnsi="Arial"/>
          <w:sz w:val="18"/>
        </w:rPr>
        <w:t xml:space="preserve"> x=10,5g/</w:t>
      </w:r>
      <w:proofErr w:type="spellStart"/>
      <w:r w:rsidRPr="00A21BEF">
        <w:rPr>
          <w:rFonts w:ascii="Arial" w:hAnsi="Arial"/>
          <w:sz w:val="18"/>
        </w:rPr>
        <w:t>kg.</w:t>
      </w:r>
      <w:proofErr w:type="gramStart"/>
      <w:r w:rsidRPr="00A21BEF">
        <w:rPr>
          <w:rFonts w:ascii="Arial" w:hAnsi="Arial"/>
          <w:sz w:val="18"/>
        </w:rPr>
        <w:t>s.v</w:t>
      </w:r>
      <w:proofErr w:type="spellEnd"/>
      <w:r w:rsidRPr="00A21BEF">
        <w:rPr>
          <w:rFonts w:ascii="Arial" w:hAnsi="Arial"/>
          <w:sz w:val="18"/>
        </w:rPr>
        <w:t>.</w:t>
      </w:r>
      <w:proofErr w:type="gramEnd"/>
      <w:r w:rsidRPr="00A21BEF">
        <w:rPr>
          <w:rFonts w:ascii="Arial" w:hAnsi="Arial"/>
          <w:sz w:val="18"/>
        </w:rPr>
        <w:t xml:space="preserve"> a  případně dosáhne až extrémní výpočtové vlhkosti x=20,48 g/</w:t>
      </w:r>
      <w:proofErr w:type="spellStart"/>
      <w:r w:rsidRPr="00A21BEF">
        <w:rPr>
          <w:rFonts w:ascii="Arial" w:hAnsi="Arial"/>
          <w:sz w:val="18"/>
        </w:rPr>
        <w:t>kg.s.v</w:t>
      </w:r>
      <w:proofErr w:type="spellEnd"/>
      <w:r w:rsidRPr="00A21BEF">
        <w:rPr>
          <w:rFonts w:ascii="Arial" w:hAnsi="Arial"/>
          <w:sz w:val="18"/>
        </w:rPr>
        <w:t>.</w:t>
      </w:r>
      <w:r>
        <w:rPr>
          <w:rFonts w:ascii="Arial" w:hAnsi="Arial"/>
          <w:sz w:val="18"/>
        </w:rPr>
        <w:t xml:space="preserve"> </w:t>
      </w:r>
      <w:r w:rsidRPr="00A21BEF">
        <w:rPr>
          <w:rFonts w:ascii="Arial" w:hAnsi="Arial"/>
          <w:sz w:val="18"/>
        </w:rPr>
        <w:t>je přípustná hodnota vnitřní relativní vlhkost</w:t>
      </w:r>
      <w:r w:rsidR="001D6F4B">
        <w:rPr>
          <w:rFonts w:ascii="Arial" w:hAnsi="Arial"/>
          <w:sz w:val="18"/>
        </w:rPr>
        <w:t>i</w:t>
      </w:r>
      <w:r w:rsidR="00A9663F">
        <w:rPr>
          <w:rFonts w:ascii="Arial" w:hAnsi="Arial"/>
          <w:sz w:val="18"/>
        </w:rPr>
        <w:t xml:space="preserve"> až</w:t>
      </w:r>
      <w:r>
        <w:rPr>
          <w:rFonts w:ascii="Arial" w:hAnsi="Arial"/>
          <w:sz w:val="18"/>
        </w:rPr>
        <w:t xml:space="preserve"> 90%.</w:t>
      </w:r>
    </w:p>
    <w:p w:rsidR="00A21BEF" w:rsidRPr="00A21BEF" w:rsidRDefault="00A21BEF" w:rsidP="00A21BEF">
      <w:pPr>
        <w:pStyle w:val="Zkladntextodsazen3"/>
        <w:ind w:left="709" w:firstLine="0"/>
        <w:rPr>
          <w:rFonts w:ascii="Arial" w:hAnsi="Arial"/>
          <w:sz w:val="18"/>
        </w:rPr>
      </w:pPr>
      <w:r w:rsidRPr="00A21BEF">
        <w:rPr>
          <w:rFonts w:ascii="Arial" w:hAnsi="Arial"/>
          <w:sz w:val="18"/>
        </w:rPr>
        <w:t>Funkce odvlhčovacího modulu:</w:t>
      </w:r>
    </w:p>
    <w:p w:rsidR="005F15DF" w:rsidRDefault="00A21BEF" w:rsidP="00A21BEF">
      <w:pPr>
        <w:pStyle w:val="Zkladntextodsazen3"/>
        <w:ind w:left="709" w:firstLine="0"/>
        <w:rPr>
          <w:rFonts w:ascii="Arial" w:hAnsi="Arial"/>
          <w:sz w:val="18"/>
        </w:rPr>
      </w:pPr>
      <w:r w:rsidRPr="00A21BEF">
        <w:rPr>
          <w:rFonts w:ascii="Arial" w:hAnsi="Arial"/>
          <w:sz w:val="18"/>
        </w:rPr>
        <w:t xml:space="preserve">Přívodní vzduch je chlazen na přímém výparníku, který tvoří spolu s kompresorem, </w:t>
      </w:r>
      <w:r w:rsidR="00A9663F">
        <w:rPr>
          <w:rFonts w:ascii="Arial" w:hAnsi="Arial"/>
          <w:sz w:val="18"/>
        </w:rPr>
        <w:t xml:space="preserve">dvojitým vodou </w:t>
      </w:r>
      <w:r w:rsidRPr="00A21BEF">
        <w:rPr>
          <w:rFonts w:ascii="Arial" w:hAnsi="Arial"/>
          <w:sz w:val="18"/>
        </w:rPr>
        <w:t>chlazeným</w:t>
      </w:r>
      <w:r w:rsidR="005F15DF">
        <w:rPr>
          <w:rFonts w:ascii="Arial" w:hAnsi="Arial"/>
          <w:sz w:val="18"/>
        </w:rPr>
        <w:t xml:space="preserve"> (ohřívaným)</w:t>
      </w:r>
      <w:r w:rsidRPr="00A21BEF">
        <w:rPr>
          <w:rFonts w:ascii="Arial" w:hAnsi="Arial"/>
          <w:sz w:val="18"/>
        </w:rPr>
        <w:t xml:space="preserve"> kondenzátorem vnitřní chladicí okruh kondenzačního odvlhčovače pracujícího s chladivem R407C. Čerstvý vzduch je zchlazen pod teplotu kondenzace a poté je </w:t>
      </w:r>
      <w:proofErr w:type="spellStart"/>
      <w:r w:rsidRPr="00A21BEF">
        <w:rPr>
          <w:rFonts w:ascii="Arial" w:hAnsi="Arial"/>
          <w:sz w:val="18"/>
        </w:rPr>
        <w:t>dohřán</w:t>
      </w:r>
      <w:proofErr w:type="spellEnd"/>
      <w:r w:rsidRPr="00A21BEF">
        <w:rPr>
          <w:rFonts w:ascii="Arial" w:hAnsi="Arial"/>
          <w:sz w:val="18"/>
        </w:rPr>
        <w:t xml:space="preserve"> odpadním teplem </w:t>
      </w:r>
      <w:r w:rsidR="00A9663F">
        <w:rPr>
          <w:rFonts w:ascii="Arial" w:hAnsi="Arial"/>
          <w:sz w:val="18"/>
        </w:rPr>
        <w:t>kompresoru, nebo je odpadní teplo odvedeno na vodou chlazeném</w:t>
      </w:r>
      <w:r w:rsidRPr="00A21BEF">
        <w:rPr>
          <w:rFonts w:ascii="Arial" w:hAnsi="Arial"/>
          <w:sz w:val="18"/>
        </w:rPr>
        <w:t xml:space="preserve"> kondenzátoru</w:t>
      </w:r>
      <w:r w:rsidR="005F15DF" w:rsidRPr="00A21BEF">
        <w:rPr>
          <w:rFonts w:ascii="Arial" w:hAnsi="Arial"/>
          <w:sz w:val="18"/>
        </w:rPr>
        <w:t>, který tvoří součást dalšího c</w:t>
      </w:r>
      <w:r w:rsidR="005F15DF">
        <w:rPr>
          <w:rFonts w:ascii="Arial" w:hAnsi="Arial"/>
          <w:sz w:val="18"/>
        </w:rPr>
        <w:t>hladicího okruhu - vodního (</w:t>
      </w:r>
      <w:proofErr w:type="gramStart"/>
      <w:r w:rsidR="005F15DF">
        <w:rPr>
          <w:rFonts w:ascii="Arial" w:hAnsi="Arial"/>
          <w:sz w:val="18"/>
        </w:rPr>
        <w:t>viz z.č.</w:t>
      </w:r>
      <w:proofErr w:type="gramEnd"/>
      <w:r w:rsidR="005F15DF">
        <w:rPr>
          <w:rFonts w:ascii="Arial" w:hAnsi="Arial"/>
          <w:sz w:val="18"/>
        </w:rPr>
        <w:t xml:space="preserve">2). </w:t>
      </w:r>
      <w:r w:rsidR="005F15DF" w:rsidRPr="008423D0">
        <w:rPr>
          <w:rFonts w:ascii="Arial" w:hAnsi="Arial"/>
          <w:b/>
          <w:sz w:val="18"/>
        </w:rPr>
        <w:t xml:space="preserve">Množství využitého tepla pro </w:t>
      </w:r>
      <w:proofErr w:type="spellStart"/>
      <w:r w:rsidR="005F15DF" w:rsidRPr="008423D0">
        <w:rPr>
          <w:rFonts w:ascii="Arial" w:hAnsi="Arial"/>
          <w:b/>
          <w:sz w:val="18"/>
        </w:rPr>
        <w:t>dohřev</w:t>
      </w:r>
      <w:proofErr w:type="spellEnd"/>
      <w:r w:rsidR="005F15DF" w:rsidRPr="008423D0">
        <w:rPr>
          <w:rFonts w:ascii="Arial" w:hAnsi="Arial"/>
          <w:b/>
          <w:sz w:val="18"/>
        </w:rPr>
        <w:t xml:space="preserve"> a průtok chladné vody přes</w:t>
      </w:r>
      <w:r w:rsidR="005F15DF">
        <w:rPr>
          <w:rFonts w:ascii="Arial" w:hAnsi="Arial"/>
          <w:sz w:val="18"/>
        </w:rPr>
        <w:t xml:space="preserve"> </w:t>
      </w:r>
      <w:r w:rsidR="005F15DF" w:rsidRPr="008423D0">
        <w:rPr>
          <w:rFonts w:ascii="Arial" w:hAnsi="Arial"/>
          <w:b/>
          <w:sz w:val="18"/>
        </w:rPr>
        <w:t>vodo</w:t>
      </w:r>
      <w:r w:rsidR="008423D0">
        <w:rPr>
          <w:rFonts w:ascii="Arial" w:hAnsi="Arial"/>
          <w:b/>
          <w:sz w:val="18"/>
        </w:rPr>
        <w:t>u chlazený kondenzátor je řízen</w:t>
      </w:r>
      <w:r w:rsidR="0004704D">
        <w:rPr>
          <w:rFonts w:ascii="Arial" w:hAnsi="Arial"/>
          <w:b/>
          <w:sz w:val="18"/>
        </w:rPr>
        <w:t>o</w:t>
      </w:r>
      <w:r w:rsidR="005F15DF" w:rsidRPr="008423D0">
        <w:rPr>
          <w:rFonts w:ascii="Arial" w:hAnsi="Arial"/>
          <w:b/>
          <w:sz w:val="18"/>
        </w:rPr>
        <w:t xml:space="preserve"> </w:t>
      </w:r>
      <w:r w:rsidR="0004704D">
        <w:rPr>
          <w:rFonts w:ascii="Arial" w:hAnsi="Arial"/>
          <w:b/>
          <w:sz w:val="18"/>
        </w:rPr>
        <w:t>přímo v</w:t>
      </w:r>
      <w:r w:rsidR="005F15DF" w:rsidRPr="008423D0">
        <w:rPr>
          <w:rFonts w:ascii="Arial" w:hAnsi="Arial"/>
          <w:b/>
          <w:sz w:val="18"/>
        </w:rPr>
        <w:t xml:space="preserve"> </w:t>
      </w:r>
      <w:r w:rsidR="0004704D">
        <w:rPr>
          <w:rFonts w:ascii="Arial" w:hAnsi="Arial"/>
          <w:b/>
          <w:sz w:val="18"/>
        </w:rPr>
        <w:t xml:space="preserve">odvlhčovacím modulu na základě </w:t>
      </w:r>
      <w:r w:rsidR="00912ACB">
        <w:rPr>
          <w:rFonts w:ascii="Arial" w:hAnsi="Arial"/>
          <w:b/>
          <w:sz w:val="18"/>
        </w:rPr>
        <w:t>hodnoty požadované teploty a vlhkosti generované na</w:t>
      </w:r>
      <w:r w:rsidR="0004704D">
        <w:rPr>
          <w:rFonts w:ascii="Arial" w:hAnsi="Arial"/>
          <w:b/>
          <w:sz w:val="18"/>
        </w:rPr>
        <w:t xml:space="preserve"> analogov</w:t>
      </w:r>
      <w:r w:rsidR="00912ACB">
        <w:rPr>
          <w:rFonts w:ascii="Arial" w:hAnsi="Arial"/>
          <w:b/>
          <w:sz w:val="18"/>
        </w:rPr>
        <w:t>ých vstupech odvlhčovacího modulu</w:t>
      </w:r>
      <w:r w:rsidR="0004704D">
        <w:rPr>
          <w:rFonts w:ascii="Arial" w:hAnsi="Arial"/>
          <w:b/>
          <w:sz w:val="18"/>
        </w:rPr>
        <w:t xml:space="preserve"> ze systému </w:t>
      </w:r>
      <w:proofErr w:type="spellStart"/>
      <w:r w:rsidR="0004704D">
        <w:rPr>
          <w:rFonts w:ascii="Arial" w:hAnsi="Arial"/>
          <w:b/>
          <w:sz w:val="18"/>
        </w:rPr>
        <w:t>MaR</w:t>
      </w:r>
      <w:proofErr w:type="spellEnd"/>
      <w:r w:rsidR="005F15DF" w:rsidRPr="008423D0">
        <w:rPr>
          <w:rFonts w:ascii="Arial" w:hAnsi="Arial"/>
          <w:b/>
          <w:sz w:val="18"/>
        </w:rPr>
        <w:t xml:space="preserve"> a to vždy tak</w:t>
      </w:r>
      <w:r w:rsidR="008423D0">
        <w:rPr>
          <w:rFonts w:ascii="Arial" w:hAnsi="Arial"/>
          <w:b/>
          <w:sz w:val="18"/>
        </w:rPr>
        <w:t>,</w:t>
      </w:r>
      <w:r w:rsidR="005F15DF" w:rsidRPr="008423D0">
        <w:rPr>
          <w:rFonts w:ascii="Arial" w:hAnsi="Arial"/>
          <w:b/>
          <w:sz w:val="18"/>
        </w:rPr>
        <w:t xml:space="preserve"> aby byl dodržen tento algoritmus</w:t>
      </w:r>
      <w:r w:rsidR="005F15DF">
        <w:rPr>
          <w:rFonts w:ascii="Arial" w:hAnsi="Arial"/>
          <w:sz w:val="18"/>
        </w:rPr>
        <w:t>:</w:t>
      </w:r>
    </w:p>
    <w:p w:rsidR="005F15DF" w:rsidRDefault="005F15DF" w:rsidP="00A21BEF">
      <w:pPr>
        <w:pStyle w:val="Zkladntextodsazen3"/>
        <w:ind w:left="709" w:firstLine="0"/>
        <w:rPr>
          <w:rFonts w:ascii="Arial" w:hAnsi="Arial"/>
          <w:sz w:val="18"/>
        </w:rPr>
      </w:pPr>
      <w:r>
        <w:rPr>
          <w:rFonts w:ascii="Arial" w:hAnsi="Arial"/>
          <w:sz w:val="18"/>
        </w:rPr>
        <w:t>- udržení požadované teploty v zimním období - s maximálním využitím odpadního tepla kompresoru</w:t>
      </w:r>
    </w:p>
    <w:p w:rsidR="005F15DF" w:rsidRDefault="005F15DF" w:rsidP="00A21BEF">
      <w:pPr>
        <w:pStyle w:val="Zkladntextodsazen3"/>
        <w:ind w:left="709" w:firstLine="0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- udržení požadované teploty v letním </w:t>
      </w:r>
      <w:proofErr w:type="gramStart"/>
      <w:r>
        <w:rPr>
          <w:rFonts w:ascii="Arial" w:hAnsi="Arial"/>
          <w:sz w:val="18"/>
        </w:rPr>
        <w:t>období  ve</w:t>
      </w:r>
      <w:proofErr w:type="gramEnd"/>
      <w:r>
        <w:rPr>
          <w:rFonts w:ascii="Arial" w:hAnsi="Arial"/>
          <w:sz w:val="18"/>
        </w:rPr>
        <w:t xml:space="preserve"> dvou úrovních: </w:t>
      </w:r>
    </w:p>
    <w:p w:rsidR="005F15DF" w:rsidRDefault="005F15DF" w:rsidP="00A21BEF">
      <w:pPr>
        <w:pStyle w:val="Zkladntextodsazen3"/>
        <w:ind w:left="709" w:firstLine="0"/>
        <w:rPr>
          <w:rFonts w:ascii="Arial" w:hAnsi="Arial"/>
          <w:sz w:val="18"/>
        </w:rPr>
      </w:pPr>
      <w:r>
        <w:rPr>
          <w:rFonts w:ascii="Arial" w:hAnsi="Arial"/>
          <w:sz w:val="18"/>
        </w:rPr>
        <w:t>1) maximální využití adi</w:t>
      </w:r>
      <w:r w:rsidR="00A90495">
        <w:rPr>
          <w:rFonts w:ascii="Arial" w:hAnsi="Arial"/>
          <w:sz w:val="18"/>
        </w:rPr>
        <w:t>a</w:t>
      </w:r>
      <w:r>
        <w:rPr>
          <w:rFonts w:ascii="Arial" w:hAnsi="Arial"/>
          <w:sz w:val="18"/>
        </w:rPr>
        <w:t>batického chlazení pro udržení vnitřní požadované teploty a vlhkost = maximální odvlhčovací výkon modulu odvlhčovače.</w:t>
      </w:r>
    </w:p>
    <w:p w:rsidR="005F15DF" w:rsidRDefault="005F15DF" w:rsidP="005F15DF">
      <w:pPr>
        <w:tabs>
          <w:tab w:val="left" w:pos="709"/>
          <w:tab w:val="left" w:pos="4820"/>
          <w:tab w:val="left" w:pos="5245"/>
          <w:tab w:val="decimal" w:pos="5954"/>
          <w:tab w:val="left" w:pos="6096"/>
        </w:tabs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</w:p>
    <w:p w:rsidR="005F15DF" w:rsidRDefault="005F15DF" w:rsidP="005F15DF">
      <w:pPr>
        <w:tabs>
          <w:tab w:val="left" w:pos="709"/>
          <w:tab w:val="left" w:pos="4820"/>
          <w:tab w:val="left" w:pos="5245"/>
          <w:tab w:val="decimal" w:pos="5954"/>
          <w:tab w:val="left" w:pos="6096"/>
        </w:tabs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  <w:t xml:space="preserve">2) řízení chladicího výkonu vodou chlazeného kondenzátoru tak, aby bylo dosaženo požadované vnitřní teploty </w:t>
      </w:r>
      <w:r>
        <w:rPr>
          <w:rFonts w:ascii="Arial" w:hAnsi="Arial"/>
          <w:sz w:val="18"/>
        </w:rPr>
        <w:tab/>
        <w:t xml:space="preserve">a vlhkosti a to snížením teploty vzduchu za modulem odvlhčovače pod vnitřní teplotu maximálně o  </w:t>
      </w:r>
      <w:proofErr w:type="spellStart"/>
      <w:r>
        <w:rPr>
          <w:rFonts w:ascii="Arial" w:hAnsi="Arial" w:cs="Arial"/>
          <w:sz w:val="18"/>
        </w:rPr>
        <w:t>Δ</w:t>
      </w:r>
      <w:r>
        <w:rPr>
          <w:rFonts w:ascii="Arial" w:hAnsi="Arial"/>
          <w:sz w:val="18"/>
        </w:rPr>
        <w:t>t</w:t>
      </w:r>
      <w:proofErr w:type="spellEnd"/>
      <w:r>
        <w:rPr>
          <w:rFonts w:ascii="Arial" w:hAnsi="Arial"/>
          <w:sz w:val="18"/>
        </w:rPr>
        <w:t xml:space="preserve"> 5°C</w:t>
      </w:r>
    </w:p>
    <w:p w:rsidR="001D6F4B" w:rsidRDefault="001D6F4B" w:rsidP="001D6F4B">
      <w:pPr>
        <w:spacing w:before="120"/>
        <w:rPr>
          <w:rFonts w:ascii="Arial" w:hAnsi="Arial"/>
          <w:b/>
          <w:sz w:val="18"/>
          <w:u w:val="single"/>
        </w:rPr>
      </w:pPr>
      <w:r>
        <w:rPr>
          <w:rFonts w:ascii="Arial" w:hAnsi="Arial"/>
          <w:b/>
          <w:sz w:val="18"/>
        </w:rPr>
        <w:t>2.1.5</w:t>
      </w:r>
      <w:r>
        <w:rPr>
          <w:rFonts w:ascii="Arial" w:hAnsi="Arial"/>
          <w:b/>
          <w:sz w:val="18"/>
        </w:rPr>
        <w:tab/>
        <w:t>Provoz zařízení</w:t>
      </w:r>
    </w:p>
    <w:p w:rsidR="001D6F4B" w:rsidRPr="001D6F4B" w:rsidRDefault="001D6F4B" w:rsidP="001D6F4B">
      <w:pPr>
        <w:pStyle w:val="Zkladntextodsazen3"/>
        <w:ind w:left="709" w:firstLine="0"/>
        <w:rPr>
          <w:rFonts w:ascii="Arial" w:hAnsi="Arial"/>
          <w:sz w:val="18"/>
        </w:rPr>
      </w:pPr>
      <w:r w:rsidRPr="001D6F4B">
        <w:rPr>
          <w:rFonts w:ascii="Arial" w:hAnsi="Arial"/>
          <w:sz w:val="18"/>
        </w:rPr>
        <w:t xml:space="preserve">Centrální systém </w:t>
      </w:r>
      <w:proofErr w:type="spellStart"/>
      <w:r w:rsidRPr="001D6F4B">
        <w:rPr>
          <w:rFonts w:ascii="Arial" w:hAnsi="Arial"/>
          <w:sz w:val="18"/>
        </w:rPr>
        <w:t>MaR</w:t>
      </w:r>
      <w:proofErr w:type="spellEnd"/>
      <w:r w:rsidRPr="001D6F4B">
        <w:rPr>
          <w:rFonts w:ascii="Arial" w:hAnsi="Arial"/>
          <w:sz w:val="18"/>
        </w:rPr>
        <w:t xml:space="preserve"> pro vzduchotechnické jednotky zajistí:</w:t>
      </w:r>
    </w:p>
    <w:p w:rsidR="001D6F4B" w:rsidRPr="001D6F4B" w:rsidRDefault="001D6F4B" w:rsidP="001D6F4B">
      <w:pPr>
        <w:pStyle w:val="Zkladntextodsazen3"/>
        <w:spacing w:before="0"/>
        <w:ind w:left="709" w:firstLine="0"/>
        <w:rPr>
          <w:rFonts w:ascii="Arial" w:hAnsi="Arial"/>
          <w:sz w:val="18"/>
        </w:rPr>
      </w:pPr>
      <w:r w:rsidRPr="001D6F4B">
        <w:rPr>
          <w:rFonts w:ascii="Arial" w:hAnsi="Arial"/>
          <w:sz w:val="18"/>
        </w:rPr>
        <w:t xml:space="preserve">- dodávku </w:t>
      </w:r>
      <w:proofErr w:type="spellStart"/>
      <w:r w:rsidRPr="001D6F4B">
        <w:rPr>
          <w:rFonts w:ascii="Arial" w:hAnsi="Arial"/>
          <w:sz w:val="18"/>
        </w:rPr>
        <w:t>servopohonů</w:t>
      </w:r>
      <w:proofErr w:type="spellEnd"/>
      <w:r w:rsidRPr="001D6F4B">
        <w:rPr>
          <w:rFonts w:ascii="Arial" w:hAnsi="Arial"/>
          <w:sz w:val="18"/>
        </w:rPr>
        <w:t xml:space="preserve"> pro všechny uzavírací a směšovací klapky a zajistí jejich napájení a ovládání.</w:t>
      </w:r>
    </w:p>
    <w:p w:rsidR="001D6F4B" w:rsidRPr="001D6F4B" w:rsidRDefault="001D6F4B" w:rsidP="001D6F4B">
      <w:pPr>
        <w:pStyle w:val="Zkladntextodsazen3"/>
        <w:spacing w:before="0"/>
        <w:ind w:left="709" w:firstLine="0"/>
        <w:rPr>
          <w:rFonts w:ascii="Arial" w:hAnsi="Arial"/>
          <w:sz w:val="18"/>
        </w:rPr>
      </w:pPr>
      <w:r w:rsidRPr="001D6F4B">
        <w:rPr>
          <w:rFonts w:ascii="Arial" w:hAnsi="Arial"/>
          <w:sz w:val="18"/>
        </w:rPr>
        <w:t xml:space="preserve">- osazení </w:t>
      </w:r>
      <w:proofErr w:type="spellStart"/>
      <w:r w:rsidRPr="001D6F4B">
        <w:rPr>
          <w:rFonts w:ascii="Arial" w:hAnsi="Arial"/>
          <w:sz w:val="18"/>
        </w:rPr>
        <w:t>manostatů</w:t>
      </w:r>
      <w:proofErr w:type="spellEnd"/>
      <w:r w:rsidRPr="001D6F4B">
        <w:rPr>
          <w:rFonts w:ascii="Arial" w:hAnsi="Arial"/>
          <w:sz w:val="18"/>
        </w:rPr>
        <w:t xml:space="preserve"> na filtry přívodu a odvodu vzduchu a sledování tlakové diference</w:t>
      </w:r>
    </w:p>
    <w:p w:rsidR="001D6F4B" w:rsidRPr="001D6F4B" w:rsidRDefault="001D6F4B" w:rsidP="001D6F4B">
      <w:pPr>
        <w:pStyle w:val="Zkladntextodsazen3"/>
        <w:spacing w:before="0"/>
        <w:ind w:left="709" w:firstLine="0"/>
        <w:rPr>
          <w:rFonts w:ascii="Arial" w:hAnsi="Arial"/>
          <w:sz w:val="18"/>
        </w:rPr>
      </w:pPr>
      <w:r w:rsidRPr="001D6F4B">
        <w:rPr>
          <w:rFonts w:ascii="Arial" w:hAnsi="Arial"/>
          <w:sz w:val="18"/>
        </w:rPr>
        <w:t>- napájení přívodních a odvodních ventilátorů a jejich řízení na konstantní tlak. Frekvenční</w:t>
      </w:r>
      <w:r>
        <w:rPr>
          <w:rFonts w:ascii="Arial" w:hAnsi="Arial"/>
          <w:sz w:val="18"/>
        </w:rPr>
        <w:t xml:space="preserve"> </w:t>
      </w:r>
      <w:r w:rsidRPr="001D6F4B">
        <w:rPr>
          <w:rFonts w:ascii="Arial" w:hAnsi="Arial"/>
          <w:sz w:val="18"/>
        </w:rPr>
        <w:t xml:space="preserve">měniče </w:t>
      </w:r>
      <w:r>
        <w:rPr>
          <w:rFonts w:ascii="Arial" w:hAnsi="Arial"/>
          <w:sz w:val="18"/>
        </w:rPr>
        <w:t>jsou</w:t>
      </w:r>
      <w:r w:rsidRPr="001D6F4B">
        <w:rPr>
          <w:rFonts w:ascii="Arial" w:hAnsi="Arial"/>
          <w:sz w:val="18"/>
        </w:rPr>
        <w:t xml:space="preserve"> dodávkou </w:t>
      </w:r>
      <w:r>
        <w:rPr>
          <w:rFonts w:ascii="Arial" w:hAnsi="Arial"/>
          <w:sz w:val="18"/>
        </w:rPr>
        <w:t xml:space="preserve">profese </w:t>
      </w:r>
      <w:proofErr w:type="spellStart"/>
      <w:r>
        <w:rPr>
          <w:rFonts w:ascii="Arial" w:hAnsi="Arial"/>
          <w:sz w:val="18"/>
        </w:rPr>
        <w:t>MaR</w:t>
      </w:r>
      <w:proofErr w:type="spellEnd"/>
    </w:p>
    <w:p w:rsidR="001D6F4B" w:rsidRPr="001D6F4B" w:rsidRDefault="001D6F4B" w:rsidP="001D6F4B">
      <w:pPr>
        <w:pStyle w:val="Zkladntextodsazen3"/>
        <w:spacing w:before="0"/>
        <w:ind w:left="709" w:firstLine="0"/>
        <w:rPr>
          <w:rFonts w:ascii="Arial" w:hAnsi="Arial"/>
          <w:sz w:val="18"/>
        </w:rPr>
      </w:pPr>
      <w:r w:rsidRPr="001D6F4B">
        <w:rPr>
          <w:rFonts w:ascii="Arial" w:hAnsi="Arial"/>
          <w:sz w:val="18"/>
        </w:rPr>
        <w:t xml:space="preserve">- </w:t>
      </w:r>
      <w:proofErr w:type="spellStart"/>
      <w:r w:rsidRPr="001D6F4B">
        <w:rPr>
          <w:rFonts w:ascii="Arial" w:hAnsi="Arial"/>
          <w:sz w:val="18"/>
        </w:rPr>
        <w:t>protimrazovou</w:t>
      </w:r>
      <w:proofErr w:type="spellEnd"/>
      <w:r w:rsidRPr="001D6F4B">
        <w:rPr>
          <w:rFonts w:ascii="Arial" w:hAnsi="Arial"/>
          <w:sz w:val="18"/>
        </w:rPr>
        <w:t xml:space="preserve"> ochranu teplovodních výměníků</w:t>
      </w:r>
    </w:p>
    <w:p w:rsidR="001D6F4B" w:rsidRPr="001D6F4B" w:rsidRDefault="001D6F4B" w:rsidP="001D6F4B">
      <w:pPr>
        <w:pStyle w:val="Zkladntextodsazen3"/>
        <w:spacing w:before="0"/>
        <w:ind w:left="709" w:firstLine="0"/>
        <w:rPr>
          <w:rFonts w:ascii="Arial" w:hAnsi="Arial"/>
          <w:sz w:val="18"/>
        </w:rPr>
      </w:pPr>
      <w:r w:rsidRPr="001D6F4B">
        <w:rPr>
          <w:rFonts w:ascii="Arial" w:hAnsi="Arial"/>
          <w:sz w:val="18"/>
        </w:rPr>
        <w:t xml:space="preserve">- napájení a ovládání regulačního uzlu topení (čerpadla a T3 ventilu), regulační uzel </w:t>
      </w:r>
      <w:r>
        <w:rPr>
          <w:rFonts w:ascii="Arial" w:hAnsi="Arial"/>
          <w:sz w:val="18"/>
        </w:rPr>
        <w:t>je dodávkou profese ústředního vytápění.</w:t>
      </w:r>
    </w:p>
    <w:p w:rsidR="001D6F4B" w:rsidRPr="001D6F4B" w:rsidRDefault="001D6F4B" w:rsidP="001D6F4B">
      <w:pPr>
        <w:pStyle w:val="Zkladntextodsazen3"/>
        <w:spacing w:before="0"/>
        <w:ind w:left="709" w:firstLine="0"/>
        <w:rPr>
          <w:rFonts w:ascii="Arial" w:hAnsi="Arial"/>
          <w:sz w:val="18"/>
        </w:rPr>
      </w:pPr>
      <w:r w:rsidRPr="001D6F4B">
        <w:rPr>
          <w:rFonts w:ascii="Arial" w:hAnsi="Arial"/>
          <w:sz w:val="18"/>
        </w:rPr>
        <w:t>- řízení modulu kondenzačn</w:t>
      </w:r>
      <w:r w:rsidR="00333364">
        <w:rPr>
          <w:rFonts w:ascii="Arial" w:hAnsi="Arial"/>
          <w:sz w:val="18"/>
        </w:rPr>
        <w:t>ího odvlhčovače signálem 0-10V</w:t>
      </w:r>
      <w:r w:rsidR="0004704D">
        <w:rPr>
          <w:rFonts w:ascii="Arial" w:hAnsi="Arial"/>
          <w:sz w:val="18"/>
        </w:rPr>
        <w:t xml:space="preserve"> (1x vstup 0-10V teplota, 1x vstup 0-10V vlhkost),</w:t>
      </w:r>
      <w:r w:rsidR="00333364">
        <w:rPr>
          <w:rFonts w:ascii="Arial" w:hAnsi="Arial"/>
          <w:sz w:val="18"/>
        </w:rPr>
        <w:t xml:space="preserve"> </w:t>
      </w:r>
      <w:r w:rsidRPr="001D6F4B">
        <w:rPr>
          <w:rFonts w:ascii="Arial" w:hAnsi="Arial"/>
          <w:sz w:val="18"/>
        </w:rPr>
        <w:t>jeho napájení</w:t>
      </w:r>
      <w:r w:rsidR="00333364">
        <w:rPr>
          <w:rFonts w:ascii="Arial" w:hAnsi="Arial"/>
          <w:sz w:val="18"/>
        </w:rPr>
        <w:t xml:space="preserve"> zajišťuje profese elektro.</w:t>
      </w:r>
    </w:p>
    <w:p w:rsidR="001D6F4B" w:rsidRPr="001D6F4B" w:rsidRDefault="001D6F4B" w:rsidP="001D6F4B">
      <w:pPr>
        <w:pStyle w:val="Zkladntextodsazen3"/>
        <w:spacing w:before="0"/>
        <w:ind w:left="709" w:firstLine="0"/>
        <w:rPr>
          <w:rFonts w:ascii="Arial" w:hAnsi="Arial"/>
          <w:sz w:val="18"/>
        </w:rPr>
      </w:pPr>
      <w:r w:rsidRPr="001D6F4B">
        <w:rPr>
          <w:rFonts w:ascii="Arial" w:hAnsi="Arial"/>
          <w:sz w:val="18"/>
        </w:rPr>
        <w:t xml:space="preserve">- dodávku </w:t>
      </w:r>
      <w:proofErr w:type="spellStart"/>
      <w:r w:rsidRPr="001D6F4B">
        <w:rPr>
          <w:rFonts w:ascii="Arial" w:hAnsi="Arial"/>
          <w:sz w:val="18"/>
        </w:rPr>
        <w:t>servopohonů</w:t>
      </w:r>
      <w:proofErr w:type="spellEnd"/>
      <w:r w:rsidRPr="001D6F4B">
        <w:rPr>
          <w:rFonts w:ascii="Arial" w:hAnsi="Arial"/>
          <w:sz w:val="18"/>
        </w:rPr>
        <w:t xml:space="preserve"> pro všechny přepínací a uzavírací klapky pro připojení záložní jednotky a zajistí jejich napájení a ovládání.</w:t>
      </w:r>
    </w:p>
    <w:p w:rsidR="001D6F4B" w:rsidRPr="001D6F4B" w:rsidRDefault="001D6F4B" w:rsidP="001D6F4B">
      <w:pPr>
        <w:pStyle w:val="Zkladntextodsazen3"/>
        <w:spacing w:before="0"/>
        <w:ind w:left="709" w:firstLine="0"/>
        <w:rPr>
          <w:rFonts w:ascii="Arial" w:hAnsi="Arial"/>
          <w:sz w:val="18"/>
        </w:rPr>
      </w:pPr>
      <w:r w:rsidRPr="001D6F4B">
        <w:rPr>
          <w:rFonts w:ascii="Arial" w:hAnsi="Arial"/>
          <w:sz w:val="18"/>
        </w:rPr>
        <w:t>- občasný test záložní jednotky</w:t>
      </w:r>
    </w:p>
    <w:p w:rsidR="001D6F4B" w:rsidRPr="001D6F4B" w:rsidRDefault="001D6F4B" w:rsidP="001D6F4B">
      <w:pPr>
        <w:pStyle w:val="Zkladntextodsazen3"/>
        <w:spacing w:before="0"/>
        <w:ind w:left="709" w:firstLine="0"/>
        <w:rPr>
          <w:rFonts w:ascii="Arial" w:hAnsi="Arial"/>
          <w:sz w:val="18"/>
        </w:rPr>
      </w:pPr>
      <w:r w:rsidRPr="001D6F4B">
        <w:rPr>
          <w:rFonts w:ascii="Arial" w:hAnsi="Arial"/>
          <w:sz w:val="18"/>
        </w:rPr>
        <w:t>- manuální zapnutí a vypnutí</w:t>
      </w:r>
    </w:p>
    <w:p w:rsidR="001D6F4B" w:rsidRPr="001D6F4B" w:rsidRDefault="001D6F4B" w:rsidP="001D6F4B">
      <w:pPr>
        <w:pStyle w:val="Zkladntextodsazen3"/>
        <w:spacing w:before="0"/>
        <w:ind w:left="709" w:firstLine="0"/>
        <w:rPr>
          <w:rFonts w:ascii="Arial" w:hAnsi="Arial"/>
          <w:sz w:val="18"/>
        </w:rPr>
      </w:pPr>
      <w:r w:rsidRPr="001D6F4B">
        <w:rPr>
          <w:rFonts w:ascii="Arial" w:hAnsi="Arial"/>
          <w:sz w:val="18"/>
        </w:rPr>
        <w:t>- časový režim</w:t>
      </w:r>
    </w:p>
    <w:p w:rsidR="001D6F4B" w:rsidRPr="001D6F4B" w:rsidRDefault="001D6F4B" w:rsidP="001D6F4B">
      <w:pPr>
        <w:pStyle w:val="Zkladntextodsazen3"/>
        <w:spacing w:before="0"/>
        <w:ind w:left="709" w:firstLine="0"/>
        <w:rPr>
          <w:rFonts w:ascii="Arial" w:hAnsi="Arial"/>
          <w:sz w:val="18"/>
        </w:rPr>
      </w:pPr>
      <w:r w:rsidRPr="001D6F4B">
        <w:rPr>
          <w:rFonts w:ascii="Arial" w:hAnsi="Arial"/>
          <w:sz w:val="18"/>
        </w:rPr>
        <w:t>- automatický režim</w:t>
      </w:r>
    </w:p>
    <w:p w:rsidR="001D6F4B" w:rsidRPr="001D6F4B" w:rsidRDefault="001D6F4B" w:rsidP="001D6F4B">
      <w:pPr>
        <w:pStyle w:val="Zkladntextodsazen3"/>
        <w:spacing w:before="0"/>
        <w:ind w:left="709" w:firstLine="0"/>
        <w:rPr>
          <w:rFonts w:ascii="Arial" w:hAnsi="Arial"/>
          <w:sz w:val="18"/>
        </w:rPr>
      </w:pPr>
      <w:r w:rsidRPr="001D6F4B">
        <w:rPr>
          <w:rFonts w:ascii="Arial" w:hAnsi="Arial"/>
          <w:sz w:val="18"/>
        </w:rPr>
        <w:t>- monitoring chodu a poruch</w:t>
      </w:r>
      <w:r w:rsidR="0004704D">
        <w:rPr>
          <w:rFonts w:ascii="Arial" w:hAnsi="Arial"/>
          <w:sz w:val="18"/>
        </w:rPr>
        <w:t xml:space="preserve"> (u zvlhčovacího modulu 1x sdružená chyba HP+LP, 1x jištění kompresoru, 1x porucha/chod)</w:t>
      </w:r>
    </w:p>
    <w:p w:rsidR="001D6F4B" w:rsidRPr="001D6F4B" w:rsidRDefault="001D6F4B" w:rsidP="001D6F4B">
      <w:pPr>
        <w:pStyle w:val="Zkladntextodsazen3"/>
        <w:spacing w:before="0"/>
        <w:ind w:left="709" w:firstLine="0"/>
        <w:rPr>
          <w:rFonts w:ascii="Arial" w:hAnsi="Arial"/>
          <w:sz w:val="18"/>
        </w:rPr>
      </w:pPr>
      <w:r w:rsidRPr="001D6F4B">
        <w:rPr>
          <w:rFonts w:ascii="Arial" w:hAnsi="Arial"/>
          <w:sz w:val="18"/>
        </w:rPr>
        <w:t>- ochranu odvodu kondenzátu proti zamrznutí otopným kabelem</w:t>
      </w:r>
    </w:p>
    <w:p w:rsidR="001D6F4B" w:rsidRPr="001D6F4B" w:rsidRDefault="001D6F4B" w:rsidP="001D6F4B">
      <w:pPr>
        <w:pStyle w:val="Zkladntextodsazen3"/>
        <w:spacing w:before="0"/>
        <w:ind w:left="709" w:firstLine="0"/>
        <w:rPr>
          <w:rFonts w:ascii="Arial" w:hAnsi="Arial"/>
          <w:sz w:val="18"/>
        </w:rPr>
      </w:pPr>
      <w:r w:rsidRPr="001D6F4B">
        <w:rPr>
          <w:rFonts w:ascii="Arial" w:hAnsi="Arial"/>
          <w:sz w:val="18"/>
        </w:rPr>
        <w:t xml:space="preserve">- nastavení teploty a její sledování pro </w:t>
      </w:r>
      <w:r w:rsidR="00101446" w:rsidRPr="001D6F4B">
        <w:rPr>
          <w:rFonts w:ascii="Arial" w:hAnsi="Arial"/>
          <w:sz w:val="18"/>
        </w:rPr>
        <w:t>každ</w:t>
      </w:r>
      <w:r w:rsidR="00101446">
        <w:rPr>
          <w:rFonts w:ascii="Arial" w:hAnsi="Arial"/>
          <w:sz w:val="18"/>
        </w:rPr>
        <w:t>ou kóji</w:t>
      </w:r>
      <w:r w:rsidR="00101446" w:rsidRPr="001D6F4B">
        <w:rPr>
          <w:rFonts w:ascii="Arial" w:hAnsi="Arial"/>
          <w:sz w:val="18"/>
        </w:rPr>
        <w:t xml:space="preserve"> </w:t>
      </w:r>
      <w:r w:rsidRPr="001D6F4B">
        <w:rPr>
          <w:rFonts w:ascii="Arial" w:hAnsi="Arial"/>
          <w:sz w:val="18"/>
        </w:rPr>
        <w:t>skleník</w:t>
      </w:r>
      <w:r w:rsidR="00101446">
        <w:rPr>
          <w:rFonts w:ascii="Arial" w:hAnsi="Arial"/>
          <w:sz w:val="18"/>
        </w:rPr>
        <w:t>u</w:t>
      </w:r>
      <w:r w:rsidRPr="001D6F4B">
        <w:rPr>
          <w:rFonts w:ascii="Arial" w:hAnsi="Arial"/>
          <w:sz w:val="18"/>
        </w:rPr>
        <w:t xml:space="preserve"> samostatně</w:t>
      </w:r>
    </w:p>
    <w:p w:rsidR="001D6F4B" w:rsidRPr="001D6F4B" w:rsidRDefault="001D6F4B" w:rsidP="001D6F4B">
      <w:pPr>
        <w:pStyle w:val="Zkladntextodsazen3"/>
        <w:spacing w:before="0"/>
        <w:ind w:left="709" w:firstLine="0"/>
        <w:rPr>
          <w:rFonts w:ascii="Arial" w:hAnsi="Arial"/>
          <w:sz w:val="18"/>
        </w:rPr>
      </w:pPr>
      <w:r w:rsidRPr="001D6F4B">
        <w:rPr>
          <w:rFonts w:ascii="Arial" w:hAnsi="Arial"/>
          <w:sz w:val="18"/>
        </w:rPr>
        <w:t xml:space="preserve">- nastavení relativní vlhkosti a její sledování pro </w:t>
      </w:r>
      <w:r w:rsidR="00101446" w:rsidRPr="001D6F4B">
        <w:rPr>
          <w:rFonts w:ascii="Arial" w:hAnsi="Arial"/>
          <w:sz w:val="18"/>
        </w:rPr>
        <w:t>každ</w:t>
      </w:r>
      <w:r w:rsidR="00101446">
        <w:rPr>
          <w:rFonts w:ascii="Arial" w:hAnsi="Arial"/>
          <w:sz w:val="18"/>
        </w:rPr>
        <w:t>ou kóji</w:t>
      </w:r>
      <w:r w:rsidR="00101446" w:rsidRPr="001D6F4B">
        <w:rPr>
          <w:rFonts w:ascii="Arial" w:hAnsi="Arial"/>
          <w:sz w:val="18"/>
        </w:rPr>
        <w:t xml:space="preserve"> </w:t>
      </w:r>
      <w:r w:rsidRPr="001D6F4B">
        <w:rPr>
          <w:rFonts w:ascii="Arial" w:hAnsi="Arial"/>
          <w:sz w:val="18"/>
        </w:rPr>
        <w:t>skleník</w:t>
      </w:r>
      <w:r w:rsidR="00101446">
        <w:rPr>
          <w:rFonts w:ascii="Arial" w:hAnsi="Arial"/>
          <w:sz w:val="18"/>
        </w:rPr>
        <w:t>u</w:t>
      </w:r>
      <w:r w:rsidRPr="001D6F4B">
        <w:rPr>
          <w:rFonts w:ascii="Arial" w:hAnsi="Arial"/>
          <w:sz w:val="18"/>
        </w:rPr>
        <w:t xml:space="preserve"> samostatně</w:t>
      </w:r>
    </w:p>
    <w:p w:rsidR="00292D61" w:rsidRPr="00E158B7" w:rsidRDefault="00292D61" w:rsidP="00292D61">
      <w:pPr>
        <w:pStyle w:val="Zkladntextodsazen3"/>
        <w:spacing w:before="0"/>
        <w:ind w:left="692" w:firstLine="0"/>
        <w:rPr>
          <w:rFonts w:ascii="Arial" w:hAnsi="Arial"/>
          <w:sz w:val="18"/>
        </w:rPr>
      </w:pPr>
    </w:p>
    <w:p w:rsidR="00983289" w:rsidRDefault="003265FD" w:rsidP="00983289">
      <w:pPr>
        <w:spacing w:before="120"/>
        <w:rPr>
          <w:rFonts w:ascii="Arial" w:hAnsi="Arial"/>
          <w:b/>
          <w:sz w:val="18"/>
          <w:u w:val="single"/>
        </w:rPr>
      </w:pPr>
      <w:r>
        <w:rPr>
          <w:rFonts w:ascii="Arial" w:hAnsi="Arial"/>
          <w:b/>
          <w:sz w:val="18"/>
          <w:u w:val="single"/>
        </w:rPr>
        <w:t>2.2</w:t>
      </w:r>
      <w:r>
        <w:rPr>
          <w:rFonts w:ascii="Arial" w:hAnsi="Arial"/>
          <w:b/>
          <w:sz w:val="18"/>
          <w:u w:val="single"/>
        </w:rPr>
        <w:tab/>
      </w:r>
      <w:r w:rsidR="00983289">
        <w:rPr>
          <w:rFonts w:ascii="Arial" w:hAnsi="Arial"/>
          <w:b/>
          <w:sz w:val="18"/>
          <w:u w:val="single"/>
        </w:rPr>
        <w:t xml:space="preserve">Zařízení č.2 </w:t>
      </w:r>
      <w:r w:rsidR="00333364">
        <w:rPr>
          <w:rFonts w:ascii="Arial" w:hAnsi="Arial"/>
          <w:b/>
          <w:sz w:val="18"/>
          <w:u w:val="single"/>
        </w:rPr>
        <w:tab/>
        <w:t xml:space="preserve">Zdroj chladu pro vodou </w:t>
      </w:r>
      <w:proofErr w:type="gramStart"/>
      <w:r w:rsidR="00333364">
        <w:rPr>
          <w:rFonts w:ascii="Arial" w:hAnsi="Arial"/>
          <w:b/>
          <w:sz w:val="18"/>
          <w:u w:val="single"/>
        </w:rPr>
        <w:t>chlazené</w:t>
      </w:r>
      <w:r w:rsidR="0041256E">
        <w:rPr>
          <w:rFonts w:ascii="Arial" w:hAnsi="Arial"/>
          <w:b/>
          <w:sz w:val="18"/>
          <w:u w:val="single"/>
        </w:rPr>
        <w:t xml:space="preserve">  kondenzátor</w:t>
      </w:r>
      <w:r w:rsidR="00333364">
        <w:rPr>
          <w:rFonts w:ascii="Arial" w:hAnsi="Arial"/>
          <w:b/>
          <w:sz w:val="18"/>
          <w:u w:val="single"/>
        </w:rPr>
        <w:t>y</w:t>
      </w:r>
      <w:proofErr w:type="gramEnd"/>
    </w:p>
    <w:p w:rsidR="00983289" w:rsidRDefault="00983289" w:rsidP="00983289">
      <w:pPr>
        <w:spacing w:before="120"/>
        <w:rPr>
          <w:rFonts w:ascii="Arial" w:hAnsi="Arial"/>
          <w:b/>
          <w:sz w:val="18"/>
        </w:rPr>
      </w:pPr>
    </w:p>
    <w:p w:rsidR="0041256E" w:rsidRDefault="0041256E" w:rsidP="0041256E">
      <w:pPr>
        <w:spacing w:before="120"/>
        <w:rPr>
          <w:rFonts w:ascii="Arial" w:hAnsi="Arial"/>
          <w:b/>
          <w:sz w:val="18"/>
          <w:u w:val="single"/>
        </w:rPr>
      </w:pPr>
      <w:r>
        <w:rPr>
          <w:rFonts w:ascii="Arial" w:hAnsi="Arial"/>
          <w:b/>
          <w:sz w:val="18"/>
        </w:rPr>
        <w:t>2.2.1</w:t>
      </w:r>
      <w:r>
        <w:rPr>
          <w:rFonts w:ascii="Arial" w:hAnsi="Arial"/>
          <w:b/>
          <w:sz w:val="18"/>
        </w:rPr>
        <w:tab/>
        <w:t>Charakteristika zařízení - stávající stav</w:t>
      </w:r>
    </w:p>
    <w:p w:rsidR="0041256E" w:rsidRDefault="0041256E" w:rsidP="0041256E">
      <w:r>
        <w:tab/>
      </w:r>
    </w:p>
    <w:p w:rsidR="0041256E" w:rsidRDefault="0041256E" w:rsidP="0041256E">
      <w:pPr>
        <w:pStyle w:val="Zkladntextodsazen3"/>
        <w:ind w:left="709" w:firstLine="0"/>
        <w:rPr>
          <w:rFonts w:ascii="Arial" w:hAnsi="Arial"/>
          <w:sz w:val="18"/>
        </w:rPr>
      </w:pPr>
      <w:r>
        <w:rPr>
          <w:rFonts w:ascii="Arial" w:hAnsi="Arial"/>
          <w:sz w:val="18"/>
        </w:rPr>
        <w:t>Zdrojem chladu pro vodní chladiče stávajících jednotek jsou kompaktní chladicí jednotky o výko</w:t>
      </w:r>
      <w:r w:rsidR="008423D0">
        <w:rPr>
          <w:rFonts w:ascii="Arial" w:hAnsi="Arial"/>
          <w:sz w:val="18"/>
        </w:rPr>
        <w:t>nu 2x70kW z nichž jedna tvoří 10</w:t>
      </w:r>
      <w:r>
        <w:rPr>
          <w:rFonts w:ascii="Arial" w:hAnsi="Arial"/>
          <w:sz w:val="18"/>
        </w:rPr>
        <w:t>0% rezervu. Chladicím médiem je voda s obsahem nemrznoucí směsi.</w:t>
      </w:r>
    </w:p>
    <w:p w:rsidR="0041256E" w:rsidRDefault="0041256E" w:rsidP="0041256E">
      <w:pPr>
        <w:spacing w:before="120"/>
        <w:rPr>
          <w:rFonts w:ascii="Arial" w:hAnsi="Arial"/>
          <w:b/>
          <w:sz w:val="18"/>
          <w:u w:val="single"/>
        </w:rPr>
      </w:pPr>
      <w:r>
        <w:rPr>
          <w:rFonts w:ascii="Arial" w:hAnsi="Arial"/>
          <w:b/>
          <w:sz w:val="18"/>
        </w:rPr>
        <w:lastRenderedPageBreak/>
        <w:t>2.2.2</w:t>
      </w:r>
      <w:r>
        <w:rPr>
          <w:rFonts w:ascii="Arial" w:hAnsi="Arial"/>
          <w:b/>
          <w:sz w:val="18"/>
        </w:rPr>
        <w:tab/>
        <w:t>Technické zadání investora</w:t>
      </w:r>
    </w:p>
    <w:p w:rsidR="0041256E" w:rsidRDefault="0041256E" w:rsidP="0041256E">
      <w:pPr>
        <w:pStyle w:val="Zkladntextodsazen3"/>
        <w:ind w:left="709" w:firstLine="0"/>
        <w:rPr>
          <w:rFonts w:ascii="Arial" w:hAnsi="Arial"/>
          <w:sz w:val="18"/>
        </w:rPr>
      </w:pPr>
      <w:r>
        <w:rPr>
          <w:rFonts w:ascii="Arial" w:hAnsi="Arial"/>
          <w:sz w:val="18"/>
        </w:rPr>
        <w:t>P</w:t>
      </w:r>
      <w:r w:rsidRPr="00320E22">
        <w:rPr>
          <w:rFonts w:ascii="Arial" w:hAnsi="Arial"/>
          <w:sz w:val="18"/>
        </w:rPr>
        <w:t xml:space="preserve">ožadavkem investora </w:t>
      </w:r>
      <w:proofErr w:type="gramStart"/>
      <w:r>
        <w:rPr>
          <w:rFonts w:ascii="Arial" w:hAnsi="Arial"/>
          <w:sz w:val="18"/>
        </w:rPr>
        <w:t>je</w:t>
      </w:r>
      <w:proofErr w:type="gramEnd"/>
      <w:r>
        <w:rPr>
          <w:rFonts w:ascii="Arial" w:hAnsi="Arial"/>
          <w:sz w:val="18"/>
        </w:rPr>
        <w:t xml:space="preserve"> aby původní chladicí jednotky </w:t>
      </w:r>
      <w:proofErr w:type="gramStart"/>
      <w:r>
        <w:rPr>
          <w:rFonts w:ascii="Arial" w:hAnsi="Arial"/>
          <w:sz w:val="18"/>
        </w:rPr>
        <w:t>zůstanou</w:t>
      </w:r>
      <w:proofErr w:type="gramEnd"/>
      <w:r>
        <w:rPr>
          <w:rFonts w:ascii="Arial" w:hAnsi="Arial"/>
          <w:sz w:val="18"/>
        </w:rPr>
        <w:t xml:space="preserve"> zachovány, případně byly upraveny v závislosti na nové tepelné zátěži vzhledem k novým konstrukcím skleníku. Je požadována záloha zařízen</w:t>
      </w:r>
      <w:r w:rsidR="003C5CF2">
        <w:rPr>
          <w:rFonts w:ascii="Arial" w:hAnsi="Arial"/>
          <w:sz w:val="18"/>
        </w:rPr>
        <w:t xml:space="preserve">í a integrace do nového systému </w:t>
      </w:r>
      <w:proofErr w:type="spellStart"/>
      <w:r w:rsidR="003C5CF2">
        <w:rPr>
          <w:rFonts w:ascii="Arial" w:hAnsi="Arial"/>
          <w:sz w:val="18"/>
        </w:rPr>
        <w:t>MaR</w:t>
      </w:r>
      <w:proofErr w:type="spellEnd"/>
      <w:r w:rsidR="003C5CF2">
        <w:rPr>
          <w:rFonts w:ascii="Arial" w:hAnsi="Arial"/>
          <w:sz w:val="18"/>
        </w:rPr>
        <w:t>.</w:t>
      </w:r>
    </w:p>
    <w:p w:rsidR="0041256E" w:rsidRDefault="0041256E" w:rsidP="0041256E">
      <w:pPr>
        <w:spacing w:before="120"/>
        <w:rPr>
          <w:rFonts w:ascii="Arial" w:hAnsi="Arial"/>
          <w:b/>
          <w:sz w:val="18"/>
        </w:rPr>
      </w:pPr>
    </w:p>
    <w:p w:rsidR="0041256E" w:rsidRDefault="0041256E" w:rsidP="0041256E">
      <w:pPr>
        <w:spacing w:before="120"/>
        <w:rPr>
          <w:rFonts w:ascii="Arial" w:hAnsi="Arial"/>
          <w:b/>
          <w:sz w:val="18"/>
          <w:u w:val="single"/>
        </w:rPr>
      </w:pPr>
      <w:r>
        <w:rPr>
          <w:rFonts w:ascii="Arial" w:hAnsi="Arial"/>
          <w:b/>
          <w:sz w:val="18"/>
        </w:rPr>
        <w:t>2.2.3</w:t>
      </w:r>
      <w:r>
        <w:rPr>
          <w:rFonts w:ascii="Arial" w:hAnsi="Arial"/>
          <w:b/>
          <w:sz w:val="18"/>
        </w:rPr>
        <w:tab/>
        <w:t>Splnění podmínek technického zadání investora</w:t>
      </w:r>
    </w:p>
    <w:p w:rsidR="0041256E" w:rsidRDefault="0041256E" w:rsidP="0041256E">
      <w:pPr>
        <w:pStyle w:val="Zkladntextodsazen3"/>
        <w:ind w:left="709" w:firstLine="0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Pro garanci nově zadaných vnitřních parametrů skleníku není původně navržené zařízení schopno (ani po úpravách) tyto parametry zajistit. Navíc stávající zařízení je již morálně zastaralé a jeho provoz je neekonomický. Po předložení mnoha variant a propočtu kapacit přípojek a energetických bilancí investor ustoupil od svého původního záměru využití těchto zařízení. Stávající zařízení bude tedy v plné míře demontováno a předáno investorovi.  </w:t>
      </w:r>
    </w:p>
    <w:p w:rsidR="0041256E" w:rsidRDefault="0041256E" w:rsidP="00983289">
      <w:pPr>
        <w:spacing w:before="120"/>
        <w:rPr>
          <w:rFonts w:ascii="Arial" w:hAnsi="Arial"/>
          <w:b/>
          <w:sz w:val="18"/>
        </w:rPr>
      </w:pPr>
    </w:p>
    <w:p w:rsidR="0041256E" w:rsidRDefault="0041256E" w:rsidP="0041256E">
      <w:pPr>
        <w:spacing w:before="120"/>
        <w:rPr>
          <w:rFonts w:ascii="Arial" w:hAnsi="Arial"/>
          <w:b/>
          <w:sz w:val="18"/>
          <w:u w:val="single"/>
        </w:rPr>
      </w:pPr>
      <w:r>
        <w:rPr>
          <w:rFonts w:ascii="Arial" w:hAnsi="Arial"/>
          <w:b/>
          <w:sz w:val="18"/>
        </w:rPr>
        <w:t>2.2.4</w:t>
      </w:r>
      <w:r>
        <w:rPr>
          <w:rFonts w:ascii="Arial" w:hAnsi="Arial"/>
          <w:b/>
          <w:sz w:val="18"/>
        </w:rPr>
        <w:tab/>
        <w:t>Návrh nového technického řešení</w:t>
      </w:r>
    </w:p>
    <w:p w:rsidR="0041256E" w:rsidRDefault="0041256E" w:rsidP="0041256E">
      <w:pPr>
        <w:rPr>
          <w:rFonts w:ascii="Arial" w:hAnsi="Arial" w:cs="Arial"/>
        </w:rPr>
      </w:pPr>
    </w:p>
    <w:p w:rsidR="0041256E" w:rsidRPr="0041256E" w:rsidRDefault="0041256E" w:rsidP="0041256E">
      <w:pPr>
        <w:pStyle w:val="Zkladntextodsazen3"/>
        <w:ind w:left="709" w:firstLine="0"/>
        <w:rPr>
          <w:rFonts w:ascii="Arial" w:hAnsi="Arial"/>
          <w:sz w:val="18"/>
        </w:rPr>
      </w:pPr>
      <w:r>
        <w:rPr>
          <w:rFonts w:ascii="Arial" w:hAnsi="Arial"/>
          <w:sz w:val="18"/>
        </w:rPr>
        <w:t>Novým zdrojem chladu pro c</w:t>
      </w:r>
      <w:r w:rsidRPr="0041256E">
        <w:rPr>
          <w:rFonts w:ascii="Arial" w:hAnsi="Arial"/>
          <w:sz w:val="18"/>
        </w:rPr>
        <w:t xml:space="preserve">hladicí okruh </w:t>
      </w:r>
      <w:r>
        <w:rPr>
          <w:rFonts w:ascii="Arial" w:hAnsi="Arial"/>
          <w:sz w:val="18"/>
        </w:rPr>
        <w:t xml:space="preserve">vodou chlazených kondenzátorů jsou 2ks </w:t>
      </w:r>
      <w:r w:rsidRPr="0041256E">
        <w:rPr>
          <w:rFonts w:ascii="Arial" w:hAnsi="Arial"/>
          <w:sz w:val="18"/>
        </w:rPr>
        <w:t>(1 jednotka tvoří při výpadku 50% rezervu) kompaktních vzduchem chlazených jednotek</w:t>
      </w:r>
      <w:r>
        <w:rPr>
          <w:rFonts w:ascii="Arial" w:hAnsi="Arial"/>
          <w:sz w:val="18"/>
        </w:rPr>
        <w:t xml:space="preserve"> s integrovaným hydraulickým modulem</w:t>
      </w:r>
      <w:r w:rsidRPr="0041256E">
        <w:rPr>
          <w:rFonts w:ascii="Arial" w:hAnsi="Arial"/>
          <w:sz w:val="18"/>
        </w:rPr>
        <w:t xml:space="preserve">. Každá jednotka je tvořena dvěma </w:t>
      </w:r>
      <w:proofErr w:type="spellStart"/>
      <w:r w:rsidRPr="0041256E">
        <w:rPr>
          <w:rFonts w:ascii="Arial" w:hAnsi="Arial"/>
          <w:sz w:val="18"/>
        </w:rPr>
        <w:t>scroll</w:t>
      </w:r>
      <w:proofErr w:type="spellEnd"/>
      <w:r w:rsidRPr="0041256E">
        <w:rPr>
          <w:rFonts w:ascii="Arial" w:hAnsi="Arial"/>
          <w:sz w:val="18"/>
        </w:rPr>
        <w:t xml:space="preserve"> kompresory, kde </w:t>
      </w:r>
      <w:r>
        <w:rPr>
          <w:rFonts w:ascii="Arial" w:hAnsi="Arial"/>
          <w:sz w:val="18"/>
        </w:rPr>
        <w:t xml:space="preserve">je jeden </w:t>
      </w:r>
      <w:r w:rsidRPr="0041256E">
        <w:rPr>
          <w:rFonts w:ascii="Arial" w:hAnsi="Arial"/>
          <w:sz w:val="18"/>
        </w:rPr>
        <w:t>s řízením on/</w:t>
      </w:r>
      <w:proofErr w:type="spellStart"/>
      <w:r w:rsidRPr="0041256E">
        <w:rPr>
          <w:rFonts w:ascii="Arial" w:hAnsi="Arial"/>
          <w:sz w:val="18"/>
        </w:rPr>
        <w:t>off</w:t>
      </w:r>
      <w:proofErr w:type="spellEnd"/>
      <w:r w:rsidRPr="0041256E">
        <w:rPr>
          <w:rFonts w:ascii="Arial" w:hAnsi="Arial"/>
          <w:sz w:val="18"/>
        </w:rPr>
        <w:t xml:space="preserve"> a druhý s invertorovým řízením. Tyto jednotky jsou osazeny na střeše. Chladicím médiem je chladná voda o tepl</w:t>
      </w:r>
      <w:r w:rsidR="00D55B31">
        <w:rPr>
          <w:rFonts w:ascii="Arial" w:hAnsi="Arial"/>
          <w:sz w:val="18"/>
        </w:rPr>
        <w:t>otním spádu 19/25°C s obsahem 30</w:t>
      </w:r>
      <w:r w:rsidRPr="0041256E">
        <w:rPr>
          <w:rFonts w:ascii="Arial" w:hAnsi="Arial"/>
          <w:sz w:val="18"/>
        </w:rPr>
        <w:t xml:space="preserve">% </w:t>
      </w:r>
      <w:r w:rsidR="005113C4">
        <w:rPr>
          <w:rFonts w:ascii="Arial" w:hAnsi="Arial"/>
          <w:sz w:val="18"/>
        </w:rPr>
        <w:t>nemrznoucí směsi</w:t>
      </w:r>
      <w:r w:rsidRPr="0041256E">
        <w:rPr>
          <w:rFonts w:ascii="Arial" w:hAnsi="Arial"/>
          <w:sz w:val="18"/>
        </w:rPr>
        <w:t>. Každá jednotka dále obsahuje:</w:t>
      </w:r>
    </w:p>
    <w:p w:rsidR="0041256E" w:rsidRPr="0041256E" w:rsidRDefault="0041256E" w:rsidP="005113C4">
      <w:pPr>
        <w:pStyle w:val="Zkladntextodsazen3"/>
        <w:spacing w:before="0"/>
        <w:ind w:left="709" w:firstLine="0"/>
        <w:rPr>
          <w:rFonts w:ascii="Arial" w:hAnsi="Arial"/>
          <w:sz w:val="18"/>
        </w:rPr>
      </w:pPr>
      <w:r w:rsidRPr="0041256E">
        <w:rPr>
          <w:rFonts w:ascii="Arial" w:hAnsi="Arial"/>
          <w:sz w:val="18"/>
        </w:rPr>
        <w:t xml:space="preserve">- </w:t>
      </w:r>
      <w:proofErr w:type="spellStart"/>
      <w:r w:rsidRPr="0041256E">
        <w:rPr>
          <w:rFonts w:ascii="Arial" w:hAnsi="Arial"/>
          <w:sz w:val="18"/>
        </w:rPr>
        <w:t>flow</w:t>
      </w:r>
      <w:proofErr w:type="spellEnd"/>
      <w:r w:rsidRPr="0041256E">
        <w:rPr>
          <w:rFonts w:ascii="Arial" w:hAnsi="Arial"/>
          <w:sz w:val="18"/>
        </w:rPr>
        <w:t xml:space="preserve"> </w:t>
      </w:r>
      <w:proofErr w:type="spellStart"/>
      <w:r w:rsidRPr="0041256E">
        <w:rPr>
          <w:rFonts w:ascii="Arial" w:hAnsi="Arial"/>
          <w:sz w:val="18"/>
        </w:rPr>
        <w:t>switch</w:t>
      </w:r>
      <w:proofErr w:type="spellEnd"/>
    </w:p>
    <w:p w:rsidR="0041256E" w:rsidRPr="0041256E" w:rsidRDefault="0041256E" w:rsidP="005113C4">
      <w:pPr>
        <w:pStyle w:val="Zkladntextodsazen3"/>
        <w:spacing w:before="0"/>
        <w:ind w:left="709" w:firstLine="0"/>
        <w:rPr>
          <w:rFonts w:ascii="Arial" w:hAnsi="Arial"/>
          <w:sz w:val="18"/>
        </w:rPr>
      </w:pPr>
      <w:r w:rsidRPr="0041256E">
        <w:rPr>
          <w:rFonts w:ascii="Arial" w:hAnsi="Arial"/>
          <w:sz w:val="18"/>
        </w:rPr>
        <w:t>- soft</w:t>
      </w:r>
      <w:r w:rsidR="005113C4">
        <w:rPr>
          <w:rFonts w:ascii="Arial" w:hAnsi="Arial"/>
          <w:sz w:val="18"/>
        </w:rPr>
        <w:t xml:space="preserve"> </w:t>
      </w:r>
      <w:r w:rsidRPr="0041256E">
        <w:rPr>
          <w:rFonts w:ascii="Arial" w:hAnsi="Arial"/>
          <w:sz w:val="18"/>
        </w:rPr>
        <w:t>start</w:t>
      </w:r>
    </w:p>
    <w:p w:rsidR="0041256E" w:rsidRPr="0041256E" w:rsidRDefault="0041256E" w:rsidP="005113C4">
      <w:pPr>
        <w:pStyle w:val="Zkladntextodsazen3"/>
        <w:spacing w:before="0"/>
        <w:ind w:left="709" w:firstLine="0"/>
        <w:rPr>
          <w:rFonts w:ascii="Arial" w:hAnsi="Arial"/>
          <w:sz w:val="18"/>
        </w:rPr>
      </w:pPr>
      <w:r w:rsidRPr="0041256E">
        <w:rPr>
          <w:rFonts w:ascii="Arial" w:hAnsi="Arial"/>
          <w:sz w:val="18"/>
        </w:rPr>
        <w:t>- zimní regulaci do -15°C</w:t>
      </w:r>
    </w:p>
    <w:p w:rsidR="0041256E" w:rsidRPr="0041256E" w:rsidRDefault="0041256E" w:rsidP="005113C4">
      <w:pPr>
        <w:pStyle w:val="Zkladntextodsazen3"/>
        <w:spacing w:before="0"/>
        <w:ind w:left="709" w:firstLine="0"/>
        <w:rPr>
          <w:rFonts w:ascii="Arial" w:hAnsi="Arial"/>
          <w:sz w:val="18"/>
        </w:rPr>
      </w:pPr>
      <w:r w:rsidRPr="0041256E">
        <w:rPr>
          <w:rFonts w:ascii="Arial" w:hAnsi="Arial"/>
          <w:sz w:val="18"/>
        </w:rPr>
        <w:t xml:space="preserve">- duální čerpadlo, kde 1 tvoří 100% </w:t>
      </w:r>
    </w:p>
    <w:p w:rsidR="0041256E" w:rsidRDefault="0041256E" w:rsidP="005113C4">
      <w:pPr>
        <w:pStyle w:val="Zkladntextodsazen3"/>
        <w:spacing w:before="0"/>
        <w:ind w:left="709" w:firstLine="0"/>
        <w:rPr>
          <w:rFonts w:ascii="Arial" w:hAnsi="Arial"/>
          <w:sz w:val="18"/>
        </w:rPr>
      </w:pPr>
      <w:r w:rsidRPr="0041256E">
        <w:rPr>
          <w:rFonts w:ascii="Arial" w:hAnsi="Arial"/>
          <w:sz w:val="18"/>
        </w:rPr>
        <w:t>- expanzní nádobu</w:t>
      </w:r>
    </w:p>
    <w:p w:rsidR="00F525A6" w:rsidRPr="0041256E" w:rsidRDefault="00F525A6" w:rsidP="005113C4">
      <w:pPr>
        <w:pStyle w:val="Zkladntextodsazen3"/>
        <w:spacing w:before="0"/>
        <w:ind w:left="709" w:firstLine="0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- </w:t>
      </w:r>
      <w:proofErr w:type="spellStart"/>
      <w:r>
        <w:rPr>
          <w:rFonts w:ascii="Arial" w:hAnsi="Arial"/>
          <w:sz w:val="18"/>
        </w:rPr>
        <w:t>pojišťovcí</w:t>
      </w:r>
      <w:proofErr w:type="spellEnd"/>
      <w:r>
        <w:rPr>
          <w:rFonts w:ascii="Arial" w:hAnsi="Arial"/>
          <w:sz w:val="18"/>
        </w:rPr>
        <w:t xml:space="preserve"> ventil</w:t>
      </w:r>
    </w:p>
    <w:p w:rsidR="0041256E" w:rsidRDefault="0041256E" w:rsidP="005113C4">
      <w:pPr>
        <w:pStyle w:val="Zkladntextodsazen3"/>
        <w:spacing w:before="0"/>
        <w:ind w:left="709" w:firstLine="0"/>
        <w:rPr>
          <w:rFonts w:ascii="Arial" w:hAnsi="Arial"/>
          <w:sz w:val="18"/>
        </w:rPr>
      </w:pPr>
      <w:r w:rsidRPr="0041256E">
        <w:rPr>
          <w:rFonts w:ascii="Arial" w:hAnsi="Arial"/>
          <w:sz w:val="18"/>
        </w:rPr>
        <w:t>- komun</w:t>
      </w:r>
      <w:r w:rsidR="00510641">
        <w:rPr>
          <w:rFonts w:ascii="Arial" w:hAnsi="Arial"/>
          <w:sz w:val="18"/>
        </w:rPr>
        <w:t>ikační kartu MOD</w:t>
      </w:r>
      <w:r w:rsidRPr="0041256E">
        <w:rPr>
          <w:rFonts w:ascii="Arial" w:hAnsi="Arial"/>
          <w:sz w:val="18"/>
        </w:rPr>
        <w:t>BUS</w:t>
      </w:r>
      <w:r w:rsidR="00510641">
        <w:rPr>
          <w:rFonts w:ascii="Arial" w:hAnsi="Arial"/>
          <w:sz w:val="18"/>
        </w:rPr>
        <w:t xml:space="preserve"> RS485</w:t>
      </w:r>
    </w:p>
    <w:p w:rsidR="00F525A6" w:rsidRPr="0041256E" w:rsidRDefault="00F525A6" w:rsidP="005113C4">
      <w:pPr>
        <w:pStyle w:val="Zkladntextodsazen3"/>
        <w:spacing w:before="0"/>
        <w:ind w:left="709" w:firstLine="0"/>
        <w:rPr>
          <w:rFonts w:ascii="Arial" w:hAnsi="Arial"/>
          <w:sz w:val="18"/>
        </w:rPr>
      </w:pPr>
      <w:r>
        <w:rPr>
          <w:rFonts w:ascii="Arial" w:hAnsi="Arial"/>
          <w:sz w:val="18"/>
        </w:rPr>
        <w:t>- vyhřívaní olejové vany</w:t>
      </w:r>
    </w:p>
    <w:p w:rsidR="0041256E" w:rsidRPr="0041256E" w:rsidRDefault="00BC2EBA" w:rsidP="0041256E">
      <w:pPr>
        <w:pStyle w:val="Zkladntextodsazen3"/>
        <w:ind w:left="709" w:firstLine="0"/>
        <w:rPr>
          <w:rFonts w:ascii="Arial" w:hAnsi="Arial"/>
          <w:sz w:val="18"/>
        </w:rPr>
      </w:pPr>
      <w:r>
        <w:rPr>
          <w:rFonts w:ascii="Arial" w:hAnsi="Arial"/>
          <w:sz w:val="18"/>
        </w:rPr>
        <w:t>Ostatní prvky chladicího okruhu jsou řešeny v části rozvodů chladné vody.</w:t>
      </w:r>
    </w:p>
    <w:p w:rsidR="00983289" w:rsidRDefault="00983289" w:rsidP="00983289">
      <w:pPr>
        <w:pStyle w:val="Zhlav"/>
        <w:tabs>
          <w:tab w:val="clear" w:pos="4536"/>
          <w:tab w:val="center" w:pos="709"/>
        </w:tabs>
        <w:ind w:left="709"/>
        <w:rPr>
          <w:rFonts w:ascii="Arial" w:hAnsi="Arial"/>
          <w:sz w:val="18"/>
        </w:rPr>
      </w:pPr>
    </w:p>
    <w:p w:rsidR="00F525A6" w:rsidRDefault="00F525A6" w:rsidP="00F525A6">
      <w:pPr>
        <w:spacing w:before="120"/>
        <w:rPr>
          <w:rFonts w:ascii="Arial" w:hAnsi="Arial"/>
          <w:b/>
          <w:sz w:val="18"/>
          <w:u w:val="single"/>
        </w:rPr>
      </w:pPr>
      <w:r>
        <w:rPr>
          <w:rFonts w:ascii="Arial" w:hAnsi="Arial"/>
          <w:b/>
          <w:sz w:val="18"/>
        </w:rPr>
        <w:t>2.2.5</w:t>
      </w:r>
      <w:r>
        <w:rPr>
          <w:rFonts w:ascii="Arial" w:hAnsi="Arial"/>
          <w:b/>
          <w:sz w:val="18"/>
        </w:rPr>
        <w:tab/>
        <w:t>Provoz zařízení</w:t>
      </w:r>
    </w:p>
    <w:p w:rsidR="00F525A6" w:rsidRPr="001D6F4B" w:rsidRDefault="00F525A6" w:rsidP="00F525A6">
      <w:pPr>
        <w:pStyle w:val="Zkladntextodsazen3"/>
        <w:ind w:left="709" w:firstLine="0"/>
        <w:rPr>
          <w:rFonts w:ascii="Arial" w:hAnsi="Arial"/>
          <w:sz w:val="18"/>
        </w:rPr>
      </w:pPr>
      <w:r w:rsidRPr="001D6F4B">
        <w:rPr>
          <w:rFonts w:ascii="Arial" w:hAnsi="Arial"/>
          <w:sz w:val="18"/>
        </w:rPr>
        <w:t xml:space="preserve">Centrální systém </w:t>
      </w:r>
      <w:proofErr w:type="spellStart"/>
      <w:r w:rsidRPr="001D6F4B">
        <w:rPr>
          <w:rFonts w:ascii="Arial" w:hAnsi="Arial"/>
          <w:sz w:val="18"/>
        </w:rPr>
        <w:t>MaR</w:t>
      </w:r>
      <w:proofErr w:type="spellEnd"/>
      <w:r w:rsidRPr="001D6F4B">
        <w:rPr>
          <w:rFonts w:ascii="Arial" w:hAnsi="Arial"/>
          <w:sz w:val="18"/>
        </w:rPr>
        <w:t xml:space="preserve"> zajistí:</w:t>
      </w:r>
    </w:p>
    <w:p w:rsidR="00F525A6" w:rsidRPr="001D6F4B" w:rsidRDefault="00F525A6" w:rsidP="00F525A6">
      <w:pPr>
        <w:pStyle w:val="Zkladntextodsazen3"/>
        <w:spacing w:before="0"/>
        <w:ind w:left="709" w:firstLine="0"/>
        <w:rPr>
          <w:rFonts w:ascii="Arial" w:hAnsi="Arial"/>
          <w:sz w:val="18"/>
        </w:rPr>
      </w:pPr>
      <w:r w:rsidRPr="001D6F4B">
        <w:rPr>
          <w:rFonts w:ascii="Arial" w:hAnsi="Arial"/>
          <w:sz w:val="18"/>
        </w:rPr>
        <w:t xml:space="preserve">- občasný test </w:t>
      </w:r>
      <w:r>
        <w:rPr>
          <w:rFonts w:ascii="Arial" w:hAnsi="Arial"/>
          <w:sz w:val="18"/>
        </w:rPr>
        <w:t>jednotek zejména v zimním období kdy se předpokládá, že jednotky nebudou v provozu.</w:t>
      </w:r>
    </w:p>
    <w:p w:rsidR="00F525A6" w:rsidRPr="001D6F4B" w:rsidRDefault="00F525A6" w:rsidP="00F525A6">
      <w:pPr>
        <w:pStyle w:val="Zkladntextodsazen3"/>
        <w:spacing w:before="0"/>
        <w:ind w:left="709" w:firstLine="0"/>
        <w:rPr>
          <w:rFonts w:ascii="Arial" w:hAnsi="Arial"/>
          <w:sz w:val="18"/>
        </w:rPr>
      </w:pPr>
      <w:r w:rsidRPr="001D6F4B">
        <w:rPr>
          <w:rFonts w:ascii="Arial" w:hAnsi="Arial"/>
          <w:sz w:val="18"/>
        </w:rPr>
        <w:t>- časový režim</w:t>
      </w:r>
    </w:p>
    <w:p w:rsidR="00F525A6" w:rsidRPr="001D6F4B" w:rsidRDefault="00F525A6" w:rsidP="00F525A6">
      <w:pPr>
        <w:pStyle w:val="Zkladntextodsazen3"/>
        <w:spacing w:before="0"/>
        <w:ind w:left="709" w:firstLine="0"/>
        <w:rPr>
          <w:rFonts w:ascii="Arial" w:hAnsi="Arial"/>
          <w:sz w:val="18"/>
        </w:rPr>
      </w:pPr>
      <w:r w:rsidRPr="001D6F4B">
        <w:rPr>
          <w:rFonts w:ascii="Arial" w:hAnsi="Arial"/>
          <w:sz w:val="18"/>
        </w:rPr>
        <w:t>- automatický režim</w:t>
      </w:r>
    </w:p>
    <w:p w:rsidR="00510641" w:rsidRDefault="00F525A6" w:rsidP="007C6314">
      <w:pPr>
        <w:pStyle w:val="Zkladntextodsazen3"/>
        <w:spacing w:before="0"/>
        <w:ind w:left="709" w:firstLine="0"/>
        <w:jc w:val="left"/>
        <w:rPr>
          <w:rFonts w:ascii="Arial" w:hAnsi="Arial"/>
          <w:sz w:val="18"/>
        </w:rPr>
      </w:pPr>
      <w:r>
        <w:rPr>
          <w:rFonts w:ascii="Arial" w:hAnsi="Arial"/>
          <w:sz w:val="18"/>
        </w:rPr>
        <w:t>- komunikaci pomocí komunikačního protokolu</w:t>
      </w:r>
      <w:r w:rsidR="009913B2">
        <w:rPr>
          <w:rFonts w:ascii="Arial" w:hAnsi="Arial"/>
          <w:sz w:val="18"/>
        </w:rPr>
        <w:t xml:space="preserve"> MODBUS</w:t>
      </w:r>
      <w:r w:rsidR="00510641">
        <w:rPr>
          <w:rFonts w:ascii="Arial" w:hAnsi="Arial"/>
          <w:sz w:val="18"/>
        </w:rPr>
        <w:t xml:space="preserve">  RS485</w:t>
      </w:r>
      <w:r w:rsidR="00510641" w:rsidRPr="00510641">
        <w:rPr>
          <w:rFonts w:ascii="Arial" w:hAnsi="Arial"/>
          <w:sz w:val="18"/>
        </w:rPr>
        <w:t xml:space="preserve"> </w:t>
      </w:r>
      <w:r w:rsidR="00510641">
        <w:rPr>
          <w:rFonts w:ascii="Arial" w:hAnsi="Arial"/>
          <w:sz w:val="18"/>
        </w:rPr>
        <w:t xml:space="preserve">pomocí kterého lze </w:t>
      </w:r>
      <w:r w:rsidR="00510641" w:rsidRPr="00A538F6">
        <w:rPr>
          <w:rFonts w:ascii="Arial" w:hAnsi="Arial"/>
          <w:sz w:val="18"/>
          <w:u w:val="single"/>
        </w:rPr>
        <w:t>dálkově řídit a ovládat</w:t>
      </w:r>
      <w:r w:rsidR="00510641">
        <w:rPr>
          <w:rFonts w:ascii="Arial" w:hAnsi="Arial"/>
          <w:sz w:val="18"/>
        </w:rPr>
        <w:t xml:space="preserve"> chladicí jednotky v těchto funkcích:</w:t>
      </w:r>
    </w:p>
    <w:p w:rsidR="00510641" w:rsidRDefault="00510641" w:rsidP="007C6314">
      <w:pPr>
        <w:pStyle w:val="Zkladntextodsazen3"/>
        <w:spacing w:before="0"/>
        <w:ind w:left="709" w:firstLine="0"/>
        <w:jc w:val="left"/>
        <w:rPr>
          <w:rFonts w:ascii="Arial" w:hAnsi="Arial"/>
          <w:sz w:val="18"/>
        </w:rPr>
      </w:pPr>
      <w:r>
        <w:rPr>
          <w:rFonts w:ascii="Arial" w:hAnsi="Arial"/>
          <w:sz w:val="18"/>
        </w:rPr>
        <w:t>- zapnuto/vypnuto</w:t>
      </w:r>
    </w:p>
    <w:p w:rsidR="00510641" w:rsidRDefault="00510641" w:rsidP="007C6314">
      <w:pPr>
        <w:pStyle w:val="Zkladntextodsazen3"/>
        <w:spacing w:before="0"/>
        <w:ind w:left="709" w:firstLine="0"/>
        <w:jc w:val="left"/>
        <w:rPr>
          <w:rFonts w:ascii="Arial" w:hAnsi="Arial"/>
          <w:sz w:val="18"/>
        </w:rPr>
      </w:pPr>
      <w:r>
        <w:rPr>
          <w:rFonts w:ascii="Arial" w:hAnsi="Arial"/>
          <w:sz w:val="18"/>
        </w:rPr>
        <w:t>- nastavení teploty</w:t>
      </w:r>
    </w:p>
    <w:p w:rsidR="00510641" w:rsidRDefault="00510641" w:rsidP="007C6314">
      <w:pPr>
        <w:pStyle w:val="Zkladntextodsazen3"/>
        <w:spacing w:before="0"/>
        <w:ind w:left="709" w:firstLine="0"/>
        <w:jc w:val="left"/>
        <w:rPr>
          <w:rFonts w:ascii="Arial" w:hAnsi="Arial"/>
          <w:sz w:val="18"/>
        </w:rPr>
      </w:pPr>
      <w:r>
        <w:rPr>
          <w:rFonts w:ascii="Arial" w:hAnsi="Arial"/>
          <w:sz w:val="18"/>
        </w:rPr>
        <w:t>- teplotní limity</w:t>
      </w:r>
    </w:p>
    <w:p w:rsidR="00510641" w:rsidRDefault="00510641" w:rsidP="007C6314">
      <w:pPr>
        <w:pStyle w:val="Zkladntextodsazen3"/>
        <w:spacing w:before="0"/>
        <w:ind w:left="709" w:firstLine="0"/>
        <w:jc w:val="left"/>
        <w:rPr>
          <w:rFonts w:ascii="Arial" w:hAnsi="Arial"/>
          <w:sz w:val="18"/>
        </w:rPr>
      </w:pPr>
      <w:r>
        <w:rPr>
          <w:rFonts w:ascii="Arial" w:hAnsi="Arial"/>
          <w:sz w:val="18"/>
        </w:rPr>
        <w:t>- provozní režim</w:t>
      </w:r>
      <w:r w:rsidRPr="007A6C0E">
        <w:rPr>
          <w:rFonts w:ascii="Arial" w:hAnsi="Arial"/>
          <w:sz w:val="18"/>
        </w:rPr>
        <w:br/>
      </w:r>
      <w:r>
        <w:rPr>
          <w:rFonts w:ascii="Arial" w:hAnsi="Arial"/>
          <w:sz w:val="18"/>
        </w:rPr>
        <w:t xml:space="preserve">Dále je nutno </w:t>
      </w:r>
      <w:proofErr w:type="gramStart"/>
      <w:r w:rsidRPr="00A538F6">
        <w:rPr>
          <w:rFonts w:ascii="Arial" w:hAnsi="Arial"/>
          <w:sz w:val="18"/>
          <w:u w:val="single"/>
        </w:rPr>
        <w:t>monitorovat</w:t>
      </w:r>
      <w:r>
        <w:rPr>
          <w:rFonts w:ascii="Arial" w:hAnsi="Arial"/>
          <w:sz w:val="18"/>
          <w:u w:val="single"/>
        </w:rPr>
        <w:t xml:space="preserve"> </w:t>
      </w:r>
      <w:r w:rsidRPr="00A538F6">
        <w:rPr>
          <w:rFonts w:ascii="Arial" w:hAnsi="Arial"/>
          <w:sz w:val="18"/>
        </w:rPr>
        <w:t>:</w:t>
      </w:r>
      <w:proofErr w:type="gramEnd"/>
    </w:p>
    <w:p w:rsidR="00510641" w:rsidRDefault="00510641" w:rsidP="007C6314">
      <w:pPr>
        <w:pStyle w:val="Zkladntextodsazen3"/>
        <w:spacing w:before="0"/>
        <w:ind w:left="709" w:firstLine="0"/>
        <w:jc w:val="left"/>
        <w:rPr>
          <w:rFonts w:ascii="Arial" w:hAnsi="Arial"/>
          <w:sz w:val="18"/>
        </w:rPr>
      </w:pPr>
      <w:r>
        <w:rPr>
          <w:rFonts w:ascii="Arial" w:hAnsi="Arial"/>
          <w:sz w:val="18"/>
        </w:rPr>
        <w:t>- teplota</w:t>
      </w:r>
    </w:p>
    <w:p w:rsidR="00510641" w:rsidRPr="00A538F6" w:rsidRDefault="00510641" w:rsidP="007C6314">
      <w:pPr>
        <w:pStyle w:val="Zkladntextodsazen3"/>
        <w:spacing w:before="0"/>
        <w:ind w:left="709" w:firstLine="0"/>
        <w:jc w:val="left"/>
        <w:rPr>
          <w:rFonts w:ascii="Arial" w:hAnsi="Arial"/>
          <w:sz w:val="18"/>
        </w:rPr>
      </w:pPr>
      <w:r>
        <w:rPr>
          <w:rFonts w:ascii="Arial" w:hAnsi="Arial"/>
          <w:sz w:val="18"/>
        </w:rPr>
        <w:t>- porucha s kódem poruchy</w:t>
      </w:r>
    </w:p>
    <w:p w:rsidR="00510641" w:rsidRDefault="00510641" w:rsidP="007C6314">
      <w:pPr>
        <w:pStyle w:val="Zkladntextodsazen3"/>
        <w:spacing w:before="0"/>
        <w:ind w:left="709" w:firstLine="0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- provozní režim </w:t>
      </w:r>
    </w:p>
    <w:p w:rsidR="00F525A6" w:rsidRPr="001D6F4B" w:rsidRDefault="00F525A6" w:rsidP="00F525A6">
      <w:pPr>
        <w:pStyle w:val="Zkladntextodsazen3"/>
        <w:spacing w:before="0"/>
        <w:ind w:left="709" w:firstLine="0"/>
        <w:rPr>
          <w:rFonts w:ascii="Arial" w:hAnsi="Arial"/>
          <w:sz w:val="18"/>
        </w:rPr>
      </w:pPr>
    </w:p>
    <w:p w:rsidR="009913B2" w:rsidRDefault="009913B2" w:rsidP="009913B2">
      <w:pPr>
        <w:spacing w:before="120"/>
        <w:rPr>
          <w:rFonts w:ascii="Arial" w:hAnsi="Arial"/>
          <w:b/>
          <w:sz w:val="18"/>
          <w:u w:val="single"/>
        </w:rPr>
      </w:pPr>
      <w:r>
        <w:rPr>
          <w:rFonts w:ascii="Arial" w:hAnsi="Arial"/>
          <w:b/>
          <w:sz w:val="18"/>
          <w:u w:val="single"/>
        </w:rPr>
        <w:t>2.3</w:t>
      </w:r>
      <w:r>
        <w:rPr>
          <w:rFonts w:ascii="Arial" w:hAnsi="Arial"/>
          <w:b/>
          <w:sz w:val="18"/>
          <w:u w:val="single"/>
        </w:rPr>
        <w:tab/>
        <w:t xml:space="preserve">Zařízení </w:t>
      </w:r>
      <w:proofErr w:type="gramStart"/>
      <w:r>
        <w:rPr>
          <w:rFonts w:ascii="Arial" w:hAnsi="Arial"/>
          <w:b/>
          <w:sz w:val="18"/>
          <w:u w:val="single"/>
        </w:rPr>
        <w:t xml:space="preserve">č.3 </w:t>
      </w:r>
      <w:r>
        <w:rPr>
          <w:rFonts w:ascii="Arial" w:hAnsi="Arial"/>
          <w:b/>
          <w:sz w:val="18"/>
          <w:u w:val="single"/>
        </w:rPr>
        <w:tab/>
        <w:t>Skleník</w:t>
      </w:r>
      <w:proofErr w:type="gramEnd"/>
      <w:r w:rsidR="007C6314">
        <w:rPr>
          <w:rFonts w:ascii="Arial" w:hAnsi="Arial"/>
          <w:b/>
          <w:sz w:val="18"/>
          <w:u w:val="single"/>
        </w:rPr>
        <w:t xml:space="preserve"> - a</w:t>
      </w:r>
      <w:r>
        <w:rPr>
          <w:rFonts w:ascii="Arial" w:hAnsi="Arial"/>
          <w:b/>
          <w:sz w:val="18"/>
          <w:u w:val="single"/>
        </w:rPr>
        <w:t xml:space="preserve">diabatické </w:t>
      </w:r>
      <w:proofErr w:type="spellStart"/>
      <w:r>
        <w:rPr>
          <w:rFonts w:ascii="Arial" w:hAnsi="Arial"/>
          <w:b/>
          <w:sz w:val="18"/>
          <w:u w:val="single"/>
        </w:rPr>
        <w:t>chlazení-vlhčení</w:t>
      </w:r>
      <w:proofErr w:type="spellEnd"/>
    </w:p>
    <w:p w:rsidR="009913B2" w:rsidRDefault="009913B2" w:rsidP="009913B2">
      <w:pPr>
        <w:rPr>
          <w:rFonts w:ascii="Arial" w:hAnsi="Arial" w:cs="Arial"/>
          <w:b/>
        </w:rPr>
      </w:pPr>
    </w:p>
    <w:p w:rsidR="009913B2" w:rsidRDefault="009913B2" w:rsidP="009913B2">
      <w:pPr>
        <w:rPr>
          <w:rFonts w:ascii="Arial" w:hAnsi="Arial" w:cs="Arial"/>
        </w:rPr>
      </w:pPr>
    </w:p>
    <w:p w:rsidR="009913B2" w:rsidRDefault="009913B2" w:rsidP="009913B2">
      <w:pPr>
        <w:spacing w:before="120"/>
        <w:rPr>
          <w:rFonts w:ascii="Arial" w:hAnsi="Arial"/>
          <w:b/>
          <w:sz w:val="18"/>
          <w:u w:val="single"/>
        </w:rPr>
      </w:pPr>
      <w:r>
        <w:rPr>
          <w:rFonts w:ascii="Arial" w:hAnsi="Arial"/>
          <w:b/>
          <w:sz w:val="18"/>
        </w:rPr>
        <w:t>2.3.1</w:t>
      </w:r>
      <w:r>
        <w:rPr>
          <w:rFonts w:ascii="Arial" w:hAnsi="Arial"/>
          <w:b/>
          <w:sz w:val="18"/>
        </w:rPr>
        <w:tab/>
        <w:t>Charakteristika zařízení - stávající stav</w:t>
      </w:r>
    </w:p>
    <w:p w:rsidR="007C6314" w:rsidRDefault="009913B2" w:rsidP="007C6314">
      <w:r>
        <w:tab/>
      </w:r>
    </w:p>
    <w:p w:rsidR="009913B2" w:rsidRDefault="007C6314" w:rsidP="007C6314">
      <w:pPr>
        <w:rPr>
          <w:rFonts w:ascii="Arial" w:hAnsi="Arial"/>
          <w:sz w:val="18"/>
        </w:rPr>
      </w:pPr>
      <w:r>
        <w:tab/>
      </w:r>
      <w:r w:rsidR="009913B2">
        <w:rPr>
          <w:rFonts w:ascii="Arial" w:hAnsi="Arial"/>
          <w:sz w:val="18"/>
        </w:rPr>
        <w:t xml:space="preserve">Vlhčení je řešeno dodatečně instalovanými distributory vody, vždy 2ks pro každou </w:t>
      </w:r>
      <w:r w:rsidR="00844A5C">
        <w:rPr>
          <w:rFonts w:ascii="Arial" w:hAnsi="Arial"/>
          <w:sz w:val="18"/>
        </w:rPr>
        <w:t xml:space="preserve">kóji </w:t>
      </w:r>
      <w:r w:rsidR="009913B2">
        <w:rPr>
          <w:rFonts w:ascii="Arial" w:hAnsi="Arial"/>
          <w:sz w:val="18"/>
        </w:rPr>
        <w:t>skleníku.</w:t>
      </w:r>
    </w:p>
    <w:p w:rsidR="009913B2" w:rsidRDefault="009913B2" w:rsidP="009913B2">
      <w:pPr>
        <w:spacing w:before="120"/>
        <w:rPr>
          <w:rFonts w:ascii="Arial" w:hAnsi="Arial"/>
          <w:b/>
          <w:sz w:val="18"/>
        </w:rPr>
      </w:pPr>
    </w:p>
    <w:p w:rsidR="009913B2" w:rsidRDefault="009913B2" w:rsidP="009913B2">
      <w:pPr>
        <w:spacing w:before="120"/>
        <w:rPr>
          <w:rFonts w:ascii="Arial" w:hAnsi="Arial"/>
          <w:b/>
          <w:sz w:val="18"/>
          <w:u w:val="single"/>
        </w:rPr>
      </w:pPr>
      <w:r>
        <w:rPr>
          <w:rFonts w:ascii="Arial" w:hAnsi="Arial"/>
          <w:b/>
          <w:sz w:val="18"/>
        </w:rPr>
        <w:t>2.3.2</w:t>
      </w:r>
      <w:r>
        <w:rPr>
          <w:rFonts w:ascii="Arial" w:hAnsi="Arial"/>
          <w:b/>
          <w:sz w:val="18"/>
        </w:rPr>
        <w:tab/>
        <w:t>Technické zadání investora</w:t>
      </w:r>
    </w:p>
    <w:p w:rsidR="009913B2" w:rsidRDefault="009913B2" w:rsidP="009913B2">
      <w:pPr>
        <w:pStyle w:val="Zkladntextodsazen3"/>
        <w:ind w:left="709" w:firstLine="0"/>
        <w:rPr>
          <w:rFonts w:ascii="Arial" w:hAnsi="Arial"/>
          <w:sz w:val="18"/>
        </w:rPr>
      </w:pPr>
      <w:r>
        <w:rPr>
          <w:rFonts w:ascii="Arial" w:hAnsi="Arial"/>
          <w:sz w:val="18"/>
        </w:rPr>
        <w:t>Původní distributory zůstanou zachovány, případně budou upraveny v závislosti na nové tepelně/vlhkostní zátěži vzhledem k novým konstrukcím sklen</w:t>
      </w:r>
      <w:r w:rsidR="003C5CF2">
        <w:rPr>
          <w:rFonts w:ascii="Arial" w:hAnsi="Arial"/>
          <w:sz w:val="18"/>
        </w:rPr>
        <w:t xml:space="preserve">íku s integrací do nového systému </w:t>
      </w:r>
      <w:proofErr w:type="spellStart"/>
      <w:r w:rsidR="003C5CF2">
        <w:rPr>
          <w:rFonts w:ascii="Arial" w:hAnsi="Arial"/>
          <w:sz w:val="18"/>
        </w:rPr>
        <w:t>MaR</w:t>
      </w:r>
      <w:proofErr w:type="spellEnd"/>
      <w:r w:rsidR="003C5CF2">
        <w:rPr>
          <w:rFonts w:ascii="Arial" w:hAnsi="Arial"/>
          <w:sz w:val="18"/>
        </w:rPr>
        <w:t>.</w:t>
      </w:r>
    </w:p>
    <w:p w:rsidR="009913B2" w:rsidRDefault="009913B2" w:rsidP="009913B2">
      <w:pPr>
        <w:spacing w:before="120"/>
        <w:rPr>
          <w:rFonts w:ascii="Arial" w:hAnsi="Arial"/>
          <w:b/>
          <w:sz w:val="18"/>
        </w:rPr>
      </w:pPr>
    </w:p>
    <w:p w:rsidR="009913B2" w:rsidRDefault="009913B2" w:rsidP="009913B2">
      <w:pPr>
        <w:spacing w:before="120"/>
        <w:rPr>
          <w:rFonts w:ascii="Arial" w:hAnsi="Arial"/>
          <w:b/>
          <w:sz w:val="18"/>
          <w:u w:val="single"/>
        </w:rPr>
      </w:pPr>
      <w:r>
        <w:rPr>
          <w:rFonts w:ascii="Arial" w:hAnsi="Arial"/>
          <w:b/>
          <w:sz w:val="18"/>
        </w:rPr>
        <w:t>2.3.</w:t>
      </w:r>
      <w:r w:rsidR="003C5CF2">
        <w:rPr>
          <w:rFonts w:ascii="Arial" w:hAnsi="Arial"/>
          <w:b/>
          <w:sz w:val="18"/>
        </w:rPr>
        <w:t>3</w:t>
      </w:r>
      <w:r>
        <w:rPr>
          <w:rFonts w:ascii="Arial" w:hAnsi="Arial"/>
          <w:b/>
          <w:sz w:val="18"/>
        </w:rPr>
        <w:tab/>
        <w:t>Splnění podmínek technického zadání investora</w:t>
      </w:r>
    </w:p>
    <w:p w:rsidR="009913B2" w:rsidRDefault="009913B2" w:rsidP="009913B2">
      <w:pPr>
        <w:pStyle w:val="Zkladntextodsazen3"/>
        <w:ind w:left="709" w:firstLine="0"/>
        <w:rPr>
          <w:rFonts w:ascii="Arial" w:hAnsi="Arial"/>
          <w:sz w:val="18"/>
        </w:rPr>
      </w:pPr>
      <w:r>
        <w:rPr>
          <w:rFonts w:ascii="Arial" w:hAnsi="Arial"/>
          <w:sz w:val="18"/>
        </w:rPr>
        <w:t>Pro garanci nově zadaných vnitřních parametrů skleníku není původně navržené zařízení schopno (ani po úpravách) tyto parametry zajistit. Vzhledem k záměru použít systém adiabatického chlazení, které přebírá funkci strojního chlazení je kapacita a způsob distribuce vody nevhodný.</w:t>
      </w:r>
      <w:r w:rsidR="003C5CF2" w:rsidRPr="003C5CF2">
        <w:rPr>
          <w:rFonts w:ascii="Arial" w:hAnsi="Arial"/>
          <w:sz w:val="18"/>
        </w:rPr>
        <w:t xml:space="preserve"> </w:t>
      </w:r>
      <w:r w:rsidR="003C5CF2">
        <w:rPr>
          <w:rFonts w:ascii="Arial" w:hAnsi="Arial"/>
          <w:sz w:val="18"/>
        </w:rPr>
        <w:t xml:space="preserve">Po předložení mnoha variant a propočtu </w:t>
      </w:r>
      <w:r w:rsidR="003C5CF2">
        <w:rPr>
          <w:rFonts w:ascii="Arial" w:hAnsi="Arial"/>
          <w:sz w:val="18"/>
        </w:rPr>
        <w:lastRenderedPageBreak/>
        <w:t xml:space="preserve">kapacit přípojek a energetických bilancí investor ustoupil od svého původního záměru využití těchto zařízení. Stávající zařízení bude tedy v plné míře demontováno a předáno investorovi.  </w:t>
      </w:r>
    </w:p>
    <w:p w:rsidR="009913B2" w:rsidRDefault="009913B2" w:rsidP="009913B2">
      <w:pPr>
        <w:spacing w:before="120"/>
        <w:rPr>
          <w:rFonts w:ascii="Arial" w:hAnsi="Arial"/>
          <w:b/>
          <w:sz w:val="18"/>
        </w:rPr>
      </w:pPr>
    </w:p>
    <w:p w:rsidR="009913B2" w:rsidRPr="000A2969" w:rsidRDefault="003C5CF2" w:rsidP="009913B2">
      <w:pPr>
        <w:spacing w:before="120"/>
        <w:rPr>
          <w:rFonts w:ascii="Arial" w:hAnsi="Arial"/>
          <w:b/>
          <w:sz w:val="18"/>
          <w:u w:val="single"/>
        </w:rPr>
      </w:pPr>
      <w:r w:rsidRPr="000A2969">
        <w:rPr>
          <w:rFonts w:ascii="Arial" w:hAnsi="Arial"/>
          <w:b/>
          <w:sz w:val="18"/>
        </w:rPr>
        <w:t>2.3</w:t>
      </w:r>
      <w:r w:rsidR="009913B2" w:rsidRPr="000A2969">
        <w:rPr>
          <w:rFonts w:ascii="Arial" w:hAnsi="Arial"/>
          <w:b/>
          <w:sz w:val="18"/>
        </w:rPr>
        <w:t>.4</w:t>
      </w:r>
      <w:r w:rsidR="009913B2" w:rsidRPr="000A2969">
        <w:rPr>
          <w:rFonts w:ascii="Arial" w:hAnsi="Arial"/>
          <w:b/>
          <w:sz w:val="18"/>
        </w:rPr>
        <w:tab/>
        <w:t>Návrh nového technického řešení</w:t>
      </w:r>
    </w:p>
    <w:p w:rsidR="009913B2" w:rsidRPr="000A2969" w:rsidRDefault="009913B2" w:rsidP="009913B2">
      <w:pPr>
        <w:pStyle w:val="Zkladntextodsazen3"/>
        <w:spacing w:before="0"/>
        <w:rPr>
          <w:rFonts w:ascii="Arial" w:hAnsi="Arial"/>
          <w:sz w:val="18"/>
        </w:rPr>
      </w:pPr>
    </w:p>
    <w:p w:rsidR="00B22A1C" w:rsidRPr="000A2969" w:rsidRDefault="009913B2" w:rsidP="009913B2">
      <w:pPr>
        <w:pStyle w:val="Zkladntextodsazen3"/>
        <w:spacing w:before="0"/>
        <w:ind w:left="692" w:firstLine="0"/>
        <w:rPr>
          <w:rFonts w:ascii="Arial" w:hAnsi="Arial"/>
          <w:sz w:val="18"/>
        </w:rPr>
      </w:pPr>
      <w:r w:rsidRPr="000A2969">
        <w:rPr>
          <w:rFonts w:ascii="Arial" w:hAnsi="Arial"/>
          <w:sz w:val="18"/>
        </w:rPr>
        <w:t>Vlastní systém adiabatického chlazení pracuje na základě vysokého tlaku vody v tlakovém systému (</w:t>
      </w:r>
      <w:r w:rsidR="005A4DC9" w:rsidRPr="000A2969">
        <w:rPr>
          <w:rFonts w:ascii="Arial" w:hAnsi="Arial"/>
          <w:sz w:val="18"/>
        </w:rPr>
        <w:t>minimálně</w:t>
      </w:r>
      <w:r w:rsidRPr="000A2969">
        <w:rPr>
          <w:rFonts w:ascii="Arial" w:hAnsi="Arial"/>
          <w:sz w:val="18"/>
        </w:rPr>
        <w:t xml:space="preserve"> 70 bar) a jejím ro</w:t>
      </w:r>
      <w:r w:rsidR="001E5E23" w:rsidRPr="000A2969">
        <w:rPr>
          <w:rFonts w:ascii="Arial" w:hAnsi="Arial"/>
          <w:sz w:val="18"/>
        </w:rPr>
        <w:t>zprašováním je v průměru kolem 2</w:t>
      </w:r>
      <w:r w:rsidRPr="000A2969">
        <w:rPr>
          <w:rFonts w:ascii="Arial" w:hAnsi="Arial"/>
          <w:sz w:val="18"/>
        </w:rPr>
        <w:t xml:space="preserve">,5 m od zavěšeného </w:t>
      </w:r>
      <w:r w:rsidR="003C2476" w:rsidRPr="000A2969">
        <w:rPr>
          <w:rFonts w:ascii="Arial" w:hAnsi="Arial"/>
          <w:sz w:val="18"/>
        </w:rPr>
        <w:t>lineárního</w:t>
      </w:r>
      <w:r w:rsidRPr="000A2969">
        <w:rPr>
          <w:rFonts w:ascii="Arial" w:hAnsi="Arial"/>
          <w:sz w:val="18"/>
        </w:rPr>
        <w:t xml:space="preserve"> </w:t>
      </w:r>
      <w:r w:rsidR="003C2476" w:rsidRPr="000A2969">
        <w:rPr>
          <w:rFonts w:ascii="Arial" w:hAnsi="Arial"/>
          <w:sz w:val="18"/>
        </w:rPr>
        <w:t xml:space="preserve">rozprašovače </w:t>
      </w:r>
      <w:r w:rsidRPr="000A2969">
        <w:rPr>
          <w:rFonts w:ascii="Arial" w:hAnsi="Arial"/>
          <w:sz w:val="18"/>
        </w:rPr>
        <w:t xml:space="preserve">do </w:t>
      </w:r>
      <w:r w:rsidR="007C6314" w:rsidRPr="000A2969">
        <w:rPr>
          <w:rFonts w:ascii="Arial" w:hAnsi="Arial"/>
          <w:sz w:val="18"/>
        </w:rPr>
        <w:t xml:space="preserve">prostoru a výšky </w:t>
      </w:r>
      <w:r w:rsidR="00DF0F92" w:rsidRPr="000A2969">
        <w:rPr>
          <w:rFonts w:ascii="Arial" w:hAnsi="Arial"/>
          <w:sz w:val="18"/>
        </w:rPr>
        <w:t>minimálně</w:t>
      </w:r>
      <w:r w:rsidR="007C6314" w:rsidRPr="000A2969">
        <w:rPr>
          <w:rFonts w:ascii="Arial" w:hAnsi="Arial"/>
          <w:sz w:val="18"/>
        </w:rPr>
        <w:t xml:space="preserve"> 2 </w:t>
      </w:r>
      <w:r w:rsidRPr="000A2969">
        <w:rPr>
          <w:rFonts w:ascii="Arial" w:hAnsi="Arial"/>
          <w:sz w:val="18"/>
        </w:rPr>
        <w:t>m</w:t>
      </w:r>
      <w:r w:rsidR="006C3D09" w:rsidRPr="000A2969">
        <w:rPr>
          <w:rFonts w:ascii="Arial" w:hAnsi="Arial"/>
          <w:sz w:val="18"/>
        </w:rPr>
        <w:t xml:space="preserve"> od podlahy</w:t>
      </w:r>
      <w:r w:rsidRPr="000A2969">
        <w:rPr>
          <w:rFonts w:ascii="Arial" w:hAnsi="Arial"/>
          <w:sz w:val="18"/>
        </w:rPr>
        <w:t xml:space="preserve">, v tomto prostoru suchý vzduch absorbuje vodní mlhovinu. Pod touto úrovní výrobek, materiál ani obsluha zařízení nejsou vystaveny účinkům vody ve formě kapaliny. </w:t>
      </w:r>
    </w:p>
    <w:p w:rsidR="00B22A1C" w:rsidRPr="000A2969" w:rsidRDefault="00B22A1C" w:rsidP="009913B2">
      <w:pPr>
        <w:pStyle w:val="Zkladntextodsazen3"/>
        <w:spacing w:before="0"/>
        <w:ind w:left="692" w:firstLine="0"/>
        <w:rPr>
          <w:rFonts w:ascii="Arial" w:hAnsi="Arial"/>
          <w:sz w:val="18"/>
        </w:rPr>
      </w:pPr>
      <w:r w:rsidRPr="000A2969">
        <w:rPr>
          <w:rFonts w:ascii="Arial" w:hAnsi="Arial"/>
          <w:sz w:val="18"/>
        </w:rPr>
        <w:t>Systém adiabatického chlazení je tvořen:</w:t>
      </w:r>
    </w:p>
    <w:p w:rsidR="00B22A1C" w:rsidRPr="000A2969" w:rsidRDefault="00B22A1C" w:rsidP="009913B2">
      <w:pPr>
        <w:pStyle w:val="Zkladntextodsazen3"/>
        <w:spacing w:before="0"/>
        <w:ind w:left="692" w:firstLine="0"/>
        <w:rPr>
          <w:rFonts w:ascii="Arial" w:hAnsi="Arial"/>
          <w:sz w:val="18"/>
        </w:rPr>
      </w:pPr>
    </w:p>
    <w:p w:rsidR="008423D0" w:rsidRPr="000A2969" w:rsidRDefault="0057240A" w:rsidP="008423D0">
      <w:pPr>
        <w:pStyle w:val="Zkladntextodsazen3"/>
        <w:numPr>
          <w:ilvl w:val="0"/>
          <w:numId w:val="7"/>
        </w:numPr>
        <w:spacing w:before="0"/>
        <w:ind w:firstLine="0"/>
        <w:rPr>
          <w:rFonts w:ascii="Arial" w:hAnsi="Arial"/>
          <w:sz w:val="18"/>
        </w:rPr>
      </w:pPr>
      <w:r w:rsidRPr="000A2969">
        <w:rPr>
          <w:rFonts w:ascii="Arial" w:hAnsi="Arial"/>
          <w:sz w:val="18"/>
        </w:rPr>
        <w:t xml:space="preserve">Tlakovou </w:t>
      </w:r>
      <w:proofErr w:type="spellStart"/>
      <w:r w:rsidRPr="000A2969">
        <w:rPr>
          <w:rFonts w:ascii="Arial" w:hAnsi="Arial"/>
          <w:sz w:val="18"/>
        </w:rPr>
        <w:t>čtyřzónovou</w:t>
      </w:r>
      <w:proofErr w:type="spellEnd"/>
      <w:r w:rsidR="00923241" w:rsidRPr="000A2969">
        <w:rPr>
          <w:rFonts w:ascii="Arial" w:hAnsi="Arial"/>
          <w:sz w:val="18"/>
        </w:rPr>
        <w:t xml:space="preserve"> </w:t>
      </w:r>
      <w:r w:rsidR="00DF0F92" w:rsidRPr="000A2969">
        <w:rPr>
          <w:rFonts w:ascii="Arial" w:hAnsi="Arial"/>
          <w:sz w:val="18"/>
        </w:rPr>
        <w:t xml:space="preserve">stanicí </w:t>
      </w:r>
      <w:r w:rsidR="00923241" w:rsidRPr="000A2969">
        <w:rPr>
          <w:rFonts w:ascii="Arial" w:hAnsi="Arial"/>
          <w:sz w:val="18"/>
        </w:rPr>
        <w:t>s v</w:t>
      </w:r>
      <w:r w:rsidR="00B22A1C" w:rsidRPr="000A2969">
        <w:rPr>
          <w:rFonts w:ascii="Arial" w:hAnsi="Arial"/>
          <w:sz w:val="18"/>
        </w:rPr>
        <w:t xml:space="preserve">ysokotlakým </w:t>
      </w:r>
      <w:r w:rsidR="00923241" w:rsidRPr="000A2969">
        <w:rPr>
          <w:rFonts w:ascii="Arial" w:hAnsi="Arial"/>
          <w:sz w:val="18"/>
        </w:rPr>
        <w:t xml:space="preserve">bezolejným samomazným tlakovým </w:t>
      </w:r>
      <w:r w:rsidR="00B22A1C" w:rsidRPr="000A2969">
        <w:rPr>
          <w:rFonts w:ascii="Arial" w:hAnsi="Arial"/>
          <w:sz w:val="18"/>
        </w:rPr>
        <w:t xml:space="preserve">čerpadlem spolu </w:t>
      </w:r>
      <w:r w:rsidR="00923241" w:rsidRPr="000A2969">
        <w:rPr>
          <w:rFonts w:ascii="Arial" w:hAnsi="Arial"/>
          <w:sz w:val="18"/>
        </w:rPr>
        <w:t>se sadou redukčních ventilů tlaku vody a ventilů pro uvolňování tlaku ze systému v čase pauzy na tryskách. Dále obsahuje kontrolní systém</w:t>
      </w:r>
      <w:r w:rsidR="00BD29BB" w:rsidRPr="000A2969">
        <w:rPr>
          <w:rFonts w:ascii="Arial" w:hAnsi="Arial"/>
          <w:sz w:val="18"/>
        </w:rPr>
        <w:t xml:space="preserve"> tlaku vody na přívodu (suchý chod) a proti převlhčení, vodní filtr </w:t>
      </w:r>
    </w:p>
    <w:p w:rsidR="00B22A1C" w:rsidRPr="000A2969" w:rsidRDefault="005A4DC9" w:rsidP="00B22A1C">
      <w:pPr>
        <w:pStyle w:val="Zkladntextodsazen3"/>
        <w:numPr>
          <w:ilvl w:val="0"/>
          <w:numId w:val="7"/>
        </w:numPr>
        <w:spacing w:before="0"/>
        <w:rPr>
          <w:rFonts w:ascii="Arial" w:hAnsi="Arial"/>
          <w:sz w:val="18"/>
        </w:rPr>
      </w:pPr>
      <w:r w:rsidRPr="000A2969">
        <w:rPr>
          <w:rFonts w:ascii="Arial" w:hAnsi="Arial"/>
          <w:sz w:val="18"/>
        </w:rPr>
        <w:t>Lineární</w:t>
      </w:r>
      <w:r w:rsidR="0057240A" w:rsidRPr="000A2969">
        <w:rPr>
          <w:rFonts w:ascii="Arial" w:hAnsi="Arial"/>
          <w:sz w:val="18"/>
        </w:rPr>
        <w:t>mi rozprašovači</w:t>
      </w:r>
      <w:r w:rsidRPr="000A2969">
        <w:rPr>
          <w:rFonts w:ascii="Arial" w:hAnsi="Arial"/>
          <w:sz w:val="18"/>
        </w:rPr>
        <w:t xml:space="preserve"> </w:t>
      </w:r>
    </w:p>
    <w:p w:rsidR="005A4DC9" w:rsidRPr="000A2969" w:rsidRDefault="0057240A" w:rsidP="00BD29BB">
      <w:pPr>
        <w:pStyle w:val="Zkladntextodsazen3"/>
        <w:spacing w:before="0"/>
        <w:ind w:left="1052" w:firstLine="0"/>
        <w:rPr>
          <w:rFonts w:ascii="Arial" w:hAnsi="Arial"/>
          <w:sz w:val="18"/>
        </w:rPr>
      </w:pPr>
      <w:r w:rsidRPr="000A2969">
        <w:rPr>
          <w:rFonts w:ascii="Arial" w:hAnsi="Arial"/>
          <w:sz w:val="18"/>
        </w:rPr>
        <w:t xml:space="preserve">které </w:t>
      </w:r>
      <w:r w:rsidR="005A4DC9" w:rsidRPr="000A2969">
        <w:rPr>
          <w:rFonts w:ascii="Arial" w:hAnsi="Arial"/>
          <w:sz w:val="18"/>
        </w:rPr>
        <w:t>jsou navrženy s tryskami s proti</w:t>
      </w:r>
      <w:r w:rsidRPr="000A2969">
        <w:rPr>
          <w:rFonts w:ascii="Arial" w:hAnsi="Arial"/>
          <w:sz w:val="18"/>
        </w:rPr>
        <w:t>-</w:t>
      </w:r>
      <w:proofErr w:type="spellStart"/>
      <w:r w:rsidRPr="000A2969">
        <w:rPr>
          <w:rFonts w:ascii="Arial" w:hAnsi="Arial"/>
          <w:sz w:val="18"/>
        </w:rPr>
        <w:t>ú</w:t>
      </w:r>
      <w:r w:rsidR="005A4DC9" w:rsidRPr="000A2969">
        <w:rPr>
          <w:rFonts w:ascii="Arial" w:hAnsi="Arial"/>
          <w:sz w:val="18"/>
        </w:rPr>
        <w:t>kapovou</w:t>
      </w:r>
      <w:proofErr w:type="spellEnd"/>
      <w:r w:rsidR="005A4DC9" w:rsidRPr="000A2969">
        <w:rPr>
          <w:rFonts w:ascii="Arial" w:hAnsi="Arial"/>
          <w:sz w:val="18"/>
        </w:rPr>
        <w:t xml:space="preserve"> technologií. Dostatečný počet a umístění trysek pro homogenní pokrytí plochy skleníku musí být navrženo tak, aby nedocházelo ostřikování stěn a konstrukčních prvků. Trysky budou zavěšeny na stěnách nebo pod stropem v dostatečné výšce aby se voda kompletně rozptýlila. Je n</w:t>
      </w:r>
      <w:r w:rsidR="000A042B">
        <w:rPr>
          <w:rFonts w:ascii="Arial" w:hAnsi="Arial"/>
          <w:sz w:val="18"/>
        </w:rPr>
        <w:t>a</w:t>
      </w:r>
      <w:r w:rsidR="005A4DC9" w:rsidRPr="000A2969">
        <w:rPr>
          <w:rFonts w:ascii="Arial" w:hAnsi="Arial"/>
          <w:sz w:val="18"/>
        </w:rPr>
        <w:t>vržen 1 samostatný okruh pro každou kóji, celkem 4 okruhy.</w:t>
      </w:r>
    </w:p>
    <w:p w:rsidR="008E3743" w:rsidRPr="000A2969" w:rsidRDefault="008E3743" w:rsidP="00BD29BB">
      <w:pPr>
        <w:pStyle w:val="Zkladntextodsazen3"/>
        <w:spacing w:before="0"/>
        <w:ind w:left="709" w:firstLine="0"/>
        <w:rPr>
          <w:rFonts w:ascii="Arial" w:hAnsi="Arial"/>
          <w:sz w:val="18"/>
        </w:rPr>
      </w:pPr>
    </w:p>
    <w:p w:rsidR="00BD29BB" w:rsidRPr="000A2969" w:rsidRDefault="0057240A" w:rsidP="00BD29BB">
      <w:pPr>
        <w:pStyle w:val="Zkladntextodsazen3"/>
        <w:spacing w:before="0"/>
        <w:ind w:left="709" w:firstLine="0"/>
        <w:rPr>
          <w:rFonts w:ascii="Arial" w:hAnsi="Arial"/>
          <w:sz w:val="18"/>
        </w:rPr>
      </w:pPr>
      <w:proofErr w:type="gramStart"/>
      <w:r w:rsidRPr="000A2969">
        <w:rPr>
          <w:rFonts w:ascii="Arial" w:hAnsi="Arial"/>
          <w:sz w:val="18"/>
        </w:rPr>
        <w:t xml:space="preserve">3)   </w:t>
      </w:r>
      <w:r w:rsidR="00BD29BB" w:rsidRPr="000A2969">
        <w:rPr>
          <w:rFonts w:ascii="Arial" w:hAnsi="Arial"/>
          <w:sz w:val="18"/>
        </w:rPr>
        <w:t>Rozvodem</w:t>
      </w:r>
      <w:proofErr w:type="gramEnd"/>
      <w:r w:rsidR="00BD29BB" w:rsidRPr="000A2969">
        <w:rPr>
          <w:rFonts w:ascii="Arial" w:hAnsi="Arial"/>
          <w:sz w:val="18"/>
        </w:rPr>
        <w:t xml:space="preserve"> vysokotlaké vody </w:t>
      </w:r>
    </w:p>
    <w:p w:rsidR="008E3743" w:rsidRPr="000A2969" w:rsidRDefault="0057240A" w:rsidP="00844AAD">
      <w:pPr>
        <w:pStyle w:val="Zkladntextodsazen3"/>
        <w:spacing w:before="0"/>
        <w:ind w:left="993" w:firstLine="0"/>
        <w:rPr>
          <w:rFonts w:ascii="Arial" w:hAnsi="Arial"/>
          <w:sz w:val="18"/>
        </w:rPr>
      </w:pPr>
      <w:r w:rsidRPr="000A2969">
        <w:rPr>
          <w:rFonts w:ascii="Arial" w:hAnsi="Arial"/>
          <w:sz w:val="18"/>
        </w:rPr>
        <w:t>na který jsou p</w:t>
      </w:r>
      <w:r w:rsidR="00BD29BB" w:rsidRPr="000A2969">
        <w:rPr>
          <w:rFonts w:ascii="Arial" w:hAnsi="Arial"/>
          <w:sz w:val="18"/>
        </w:rPr>
        <w:t>oužity vysokotlaké plastové had</w:t>
      </w:r>
      <w:r w:rsidR="00844AAD" w:rsidRPr="000A2969">
        <w:rPr>
          <w:rFonts w:ascii="Arial" w:hAnsi="Arial"/>
          <w:sz w:val="18"/>
        </w:rPr>
        <w:t xml:space="preserve">ice s povrchově upravovanými </w:t>
      </w:r>
      <w:r w:rsidR="00DF0F92" w:rsidRPr="000A2969">
        <w:rPr>
          <w:rFonts w:ascii="Arial" w:hAnsi="Arial"/>
          <w:sz w:val="18"/>
        </w:rPr>
        <w:t>nerezovými</w:t>
      </w:r>
      <w:r w:rsidR="00BD29BB" w:rsidRPr="000A2969">
        <w:rPr>
          <w:rFonts w:ascii="Arial" w:hAnsi="Arial"/>
          <w:sz w:val="18"/>
        </w:rPr>
        <w:t xml:space="preserve"> </w:t>
      </w:r>
      <w:proofErr w:type="gramStart"/>
      <w:r w:rsidR="00BD29BB" w:rsidRPr="000A2969">
        <w:rPr>
          <w:rFonts w:ascii="Arial" w:hAnsi="Arial"/>
          <w:sz w:val="18"/>
        </w:rPr>
        <w:t xml:space="preserve">spojovacími a </w:t>
      </w:r>
      <w:r w:rsidRPr="000A2969">
        <w:rPr>
          <w:rFonts w:ascii="Arial" w:hAnsi="Arial"/>
          <w:sz w:val="18"/>
        </w:rPr>
        <w:t xml:space="preserve"> připojovacími</w:t>
      </w:r>
      <w:proofErr w:type="gramEnd"/>
      <w:r w:rsidRPr="000A2969">
        <w:rPr>
          <w:rFonts w:ascii="Arial" w:hAnsi="Arial"/>
          <w:sz w:val="18"/>
        </w:rPr>
        <w:t xml:space="preserve"> </w:t>
      </w:r>
      <w:r w:rsidR="00BD29BB" w:rsidRPr="000A2969">
        <w:rPr>
          <w:rFonts w:ascii="Arial" w:hAnsi="Arial"/>
          <w:sz w:val="18"/>
        </w:rPr>
        <w:t>armaturami.</w:t>
      </w:r>
    </w:p>
    <w:p w:rsidR="008E3743" w:rsidRPr="000A2969" w:rsidRDefault="008E3743" w:rsidP="009913B2">
      <w:pPr>
        <w:pStyle w:val="Zkladntextodsazen3"/>
        <w:spacing w:before="0"/>
        <w:ind w:left="692" w:firstLine="0"/>
        <w:rPr>
          <w:rFonts w:ascii="Arial" w:hAnsi="Arial"/>
          <w:sz w:val="18"/>
        </w:rPr>
      </w:pPr>
    </w:p>
    <w:p w:rsidR="009913B2" w:rsidRDefault="00844AAD" w:rsidP="009913B2">
      <w:pPr>
        <w:pStyle w:val="Zkladntextodsazen3"/>
        <w:spacing w:before="0"/>
        <w:ind w:left="692" w:firstLine="0"/>
        <w:rPr>
          <w:rFonts w:ascii="Arial" w:hAnsi="Arial"/>
          <w:sz w:val="18"/>
        </w:rPr>
      </w:pPr>
      <w:proofErr w:type="gramStart"/>
      <w:r w:rsidRPr="000A2969">
        <w:rPr>
          <w:rFonts w:ascii="Arial" w:hAnsi="Arial"/>
          <w:sz w:val="18"/>
        </w:rPr>
        <w:t>4)   Úpravnou</w:t>
      </w:r>
      <w:proofErr w:type="gramEnd"/>
      <w:r w:rsidRPr="000A2969">
        <w:rPr>
          <w:rFonts w:ascii="Arial" w:hAnsi="Arial"/>
          <w:sz w:val="18"/>
        </w:rPr>
        <w:t xml:space="preserve"> vody (řešeno v části ZTI)</w:t>
      </w:r>
    </w:p>
    <w:p w:rsidR="00C41E02" w:rsidRDefault="00C41E02" w:rsidP="009913B2">
      <w:pPr>
        <w:pStyle w:val="Zkladntextodsazen3"/>
        <w:spacing w:before="0"/>
        <w:ind w:left="692" w:firstLine="0"/>
        <w:rPr>
          <w:rFonts w:ascii="Arial" w:hAnsi="Arial"/>
          <w:sz w:val="18"/>
        </w:rPr>
      </w:pPr>
    </w:p>
    <w:p w:rsidR="00C41E02" w:rsidRPr="000A2969" w:rsidRDefault="00C41E02" w:rsidP="009913B2">
      <w:pPr>
        <w:pStyle w:val="Zkladntextodsazen3"/>
        <w:spacing w:before="0"/>
        <w:ind w:left="692" w:firstLine="0"/>
        <w:rPr>
          <w:rFonts w:ascii="Arial" w:hAnsi="Arial"/>
          <w:sz w:val="18"/>
        </w:rPr>
      </w:pPr>
      <w:proofErr w:type="gramStart"/>
      <w:r>
        <w:rPr>
          <w:rFonts w:ascii="Arial" w:hAnsi="Arial"/>
          <w:sz w:val="18"/>
        </w:rPr>
        <w:t>5)   Investor</w:t>
      </w:r>
      <w:proofErr w:type="gramEnd"/>
      <w:r>
        <w:rPr>
          <w:rFonts w:ascii="Arial" w:hAnsi="Arial"/>
          <w:sz w:val="18"/>
        </w:rPr>
        <w:t xml:space="preserve"> požaduje 1ks záložní vysokotlaké čerpadlo</w:t>
      </w:r>
    </w:p>
    <w:p w:rsidR="008E3743" w:rsidRPr="000A2969" w:rsidRDefault="008E3743" w:rsidP="009913B2">
      <w:pPr>
        <w:pStyle w:val="Zkladntextodsazen3"/>
        <w:spacing w:before="0"/>
        <w:ind w:left="692" w:firstLine="0"/>
        <w:rPr>
          <w:rFonts w:ascii="Arial" w:hAnsi="Arial"/>
          <w:sz w:val="18"/>
        </w:rPr>
      </w:pPr>
    </w:p>
    <w:p w:rsidR="00BD29BB" w:rsidRPr="000A2969" w:rsidRDefault="00BD29BB" w:rsidP="00333364">
      <w:pPr>
        <w:pStyle w:val="Zkladntextodsazen3"/>
        <w:spacing w:before="0"/>
        <w:ind w:left="993" w:firstLine="0"/>
        <w:rPr>
          <w:rFonts w:ascii="Arial" w:hAnsi="Arial"/>
          <w:sz w:val="18"/>
        </w:rPr>
      </w:pPr>
      <w:r w:rsidRPr="000A2969">
        <w:rPr>
          <w:rFonts w:ascii="Arial" w:hAnsi="Arial"/>
          <w:sz w:val="18"/>
        </w:rPr>
        <w:t xml:space="preserve">Návrh adiabatického chlazení  je proveden  pro součet maxim jednotlivých zón, s použitím stínicích prvků se stínicím faktorem </w:t>
      </w:r>
      <w:proofErr w:type="spellStart"/>
      <w:r w:rsidRPr="000A2969">
        <w:rPr>
          <w:rFonts w:ascii="Arial" w:hAnsi="Arial"/>
          <w:sz w:val="18"/>
        </w:rPr>
        <w:t>ss</w:t>
      </w:r>
      <w:proofErr w:type="spellEnd"/>
      <w:r w:rsidRPr="000A2969">
        <w:rPr>
          <w:rFonts w:ascii="Arial" w:hAnsi="Arial"/>
          <w:sz w:val="18"/>
        </w:rPr>
        <w:t>=0,25</w:t>
      </w:r>
      <w:r w:rsidR="00844AAD" w:rsidRPr="000A2969">
        <w:rPr>
          <w:rFonts w:ascii="Arial" w:hAnsi="Arial"/>
          <w:sz w:val="18"/>
        </w:rPr>
        <w:t>, bez zastínění severních</w:t>
      </w:r>
      <w:r w:rsidRPr="000A2969">
        <w:rPr>
          <w:rFonts w:ascii="Arial" w:hAnsi="Arial"/>
          <w:sz w:val="18"/>
        </w:rPr>
        <w:t xml:space="preserve"> částí skleníku pro obdo</w:t>
      </w:r>
      <w:r w:rsidR="00844AAD" w:rsidRPr="000A2969">
        <w:rPr>
          <w:rFonts w:ascii="Arial" w:hAnsi="Arial"/>
          <w:sz w:val="18"/>
        </w:rPr>
        <w:t xml:space="preserve">bí </w:t>
      </w:r>
      <w:proofErr w:type="gramStart"/>
      <w:r w:rsidR="00844AAD" w:rsidRPr="000A2969">
        <w:rPr>
          <w:rFonts w:ascii="Arial" w:hAnsi="Arial"/>
          <w:sz w:val="18"/>
        </w:rPr>
        <w:t>21.květen</w:t>
      </w:r>
      <w:proofErr w:type="gramEnd"/>
      <w:r w:rsidR="00844AAD" w:rsidRPr="000A2969">
        <w:rPr>
          <w:rFonts w:ascii="Arial" w:hAnsi="Arial"/>
          <w:sz w:val="18"/>
        </w:rPr>
        <w:t xml:space="preserve"> v 12</w:t>
      </w:r>
      <w:r w:rsidRPr="000A2969">
        <w:rPr>
          <w:rFonts w:ascii="Arial" w:hAnsi="Arial"/>
          <w:sz w:val="18"/>
        </w:rPr>
        <w:t>:00h.</w:t>
      </w:r>
    </w:p>
    <w:p w:rsidR="00B22A1C" w:rsidRPr="000A2969" w:rsidRDefault="00B22A1C" w:rsidP="009913B2">
      <w:pPr>
        <w:pStyle w:val="Zkladntextodsazen3"/>
        <w:spacing w:before="0"/>
        <w:ind w:left="692" w:firstLine="0"/>
        <w:rPr>
          <w:rFonts w:ascii="Arial" w:hAnsi="Arial"/>
          <w:sz w:val="18"/>
        </w:rPr>
      </w:pPr>
    </w:p>
    <w:p w:rsidR="009913B2" w:rsidRPr="000A2969" w:rsidRDefault="00510641" w:rsidP="009913B2">
      <w:pPr>
        <w:spacing w:before="120"/>
        <w:rPr>
          <w:rFonts w:ascii="Arial" w:hAnsi="Arial"/>
          <w:b/>
          <w:sz w:val="18"/>
          <w:u w:val="single"/>
        </w:rPr>
      </w:pPr>
      <w:r w:rsidRPr="000A2969">
        <w:rPr>
          <w:rFonts w:ascii="Arial" w:hAnsi="Arial"/>
          <w:b/>
          <w:sz w:val="18"/>
        </w:rPr>
        <w:t>2.3.5</w:t>
      </w:r>
      <w:r w:rsidR="009913B2" w:rsidRPr="000A2969">
        <w:rPr>
          <w:rFonts w:ascii="Arial" w:hAnsi="Arial"/>
          <w:b/>
          <w:sz w:val="18"/>
        </w:rPr>
        <w:tab/>
        <w:t>Provoz zařízení</w:t>
      </w:r>
    </w:p>
    <w:p w:rsidR="00510641" w:rsidRPr="000A2969" w:rsidRDefault="00510641" w:rsidP="00510641">
      <w:pPr>
        <w:pStyle w:val="Zkladntextodsazen3"/>
        <w:ind w:left="709" w:firstLine="0"/>
        <w:rPr>
          <w:rFonts w:ascii="Arial" w:hAnsi="Arial"/>
          <w:sz w:val="18"/>
        </w:rPr>
      </w:pPr>
      <w:r w:rsidRPr="000A2969">
        <w:rPr>
          <w:rFonts w:ascii="Arial" w:hAnsi="Arial"/>
          <w:sz w:val="18"/>
        </w:rPr>
        <w:t xml:space="preserve">Centrální systém </w:t>
      </w:r>
      <w:proofErr w:type="spellStart"/>
      <w:r w:rsidRPr="000A2969">
        <w:rPr>
          <w:rFonts w:ascii="Arial" w:hAnsi="Arial"/>
          <w:sz w:val="18"/>
        </w:rPr>
        <w:t>MaR</w:t>
      </w:r>
      <w:proofErr w:type="spellEnd"/>
      <w:r w:rsidRPr="000A2969">
        <w:rPr>
          <w:rFonts w:ascii="Arial" w:hAnsi="Arial"/>
          <w:sz w:val="18"/>
        </w:rPr>
        <w:t xml:space="preserve"> zajistí:</w:t>
      </w:r>
    </w:p>
    <w:p w:rsidR="00510641" w:rsidRPr="000A2969" w:rsidRDefault="00510641" w:rsidP="00510641">
      <w:pPr>
        <w:pStyle w:val="Zkladntextodsazen3"/>
        <w:spacing w:before="0"/>
        <w:ind w:left="709" w:firstLine="0"/>
        <w:rPr>
          <w:rFonts w:ascii="Arial" w:hAnsi="Arial"/>
          <w:sz w:val="18"/>
        </w:rPr>
      </w:pPr>
      <w:r w:rsidRPr="000A2969">
        <w:rPr>
          <w:rFonts w:ascii="Arial" w:hAnsi="Arial"/>
          <w:sz w:val="18"/>
        </w:rPr>
        <w:t>- časový režim</w:t>
      </w:r>
    </w:p>
    <w:p w:rsidR="00510641" w:rsidRPr="000A2969" w:rsidRDefault="00510641" w:rsidP="00510641">
      <w:pPr>
        <w:pStyle w:val="Zkladntextodsazen3"/>
        <w:spacing w:before="0"/>
        <w:ind w:left="709" w:firstLine="0"/>
        <w:rPr>
          <w:rFonts w:ascii="Arial" w:hAnsi="Arial"/>
          <w:sz w:val="18"/>
        </w:rPr>
      </w:pPr>
      <w:r w:rsidRPr="000A2969">
        <w:rPr>
          <w:rFonts w:ascii="Arial" w:hAnsi="Arial"/>
          <w:sz w:val="18"/>
        </w:rPr>
        <w:t>- automatický režim</w:t>
      </w:r>
    </w:p>
    <w:p w:rsidR="005A4DC9" w:rsidRPr="000A2969" w:rsidRDefault="005A4DC9" w:rsidP="00510641">
      <w:pPr>
        <w:pStyle w:val="Zkladntextodsazen3"/>
        <w:spacing w:before="0"/>
        <w:ind w:left="709" w:firstLine="0"/>
        <w:rPr>
          <w:rFonts w:ascii="Arial" w:hAnsi="Arial"/>
          <w:sz w:val="18"/>
        </w:rPr>
      </w:pPr>
      <w:r w:rsidRPr="000A2969">
        <w:rPr>
          <w:rFonts w:ascii="Arial" w:hAnsi="Arial"/>
          <w:sz w:val="18"/>
        </w:rPr>
        <w:t>- nastavení a sledování teploty v každé kóji skleníku pomocí čidel adiabatického chlazení/vlhčení</w:t>
      </w:r>
    </w:p>
    <w:p w:rsidR="005A4DC9" w:rsidRPr="000A2969" w:rsidRDefault="005A4DC9" w:rsidP="00510641">
      <w:pPr>
        <w:pStyle w:val="Zkladntextodsazen3"/>
        <w:spacing w:before="0"/>
        <w:ind w:left="709" w:firstLine="0"/>
        <w:rPr>
          <w:rFonts w:ascii="Arial" w:hAnsi="Arial"/>
          <w:sz w:val="18"/>
        </w:rPr>
      </w:pPr>
      <w:r w:rsidRPr="000A2969">
        <w:rPr>
          <w:rFonts w:ascii="Arial" w:hAnsi="Arial"/>
          <w:sz w:val="18"/>
        </w:rPr>
        <w:t>- nastavení a sledování vlhkosti v každé kóji skleníku pomocí čidel adiabatického chlazení/vlhčení</w:t>
      </w:r>
    </w:p>
    <w:p w:rsidR="00510641" w:rsidRPr="000A2969" w:rsidRDefault="00510641" w:rsidP="00510641">
      <w:pPr>
        <w:pStyle w:val="Zkladntextodsazen3"/>
        <w:spacing w:before="0"/>
        <w:ind w:left="709" w:firstLine="0"/>
        <w:rPr>
          <w:rFonts w:ascii="Arial" w:hAnsi="Arial"/>
          <w:sz w:val="18"/>
        </w:rPr>
      </w:pPr>
      <w:r w:rsidRPr="000A2969">
        <w:rPr>
          <w:rFonts w:ascii="Arial" w:hAnsi="Arial"/>
          <w:sz w:val="18"/>
        </w:rPr>
        <w:t>- monitoring chodu a poruch</w:t>
      </w:r>
    </w:p>
    <w:p w:rsidR="00510641" w:rsidRPr="000A2969" w:rsidRDefault="00510641" w:rsidP="00510641">
      <w:pPr>
        <w:pStyle w:val="Zkladntextodsazen3"/>
        <w:spacing w:before="0"/>
        <w:ind w:left="709" w:firstLine="0"/>
        <w:rPr>
          <w:rFonts w:ascii="Arial" w:hAnsi="Arial"/>
          <w:sz w:val="18"/>
        </w:rPr>
      </w:pPr>
      <w:r w:rsidRPr="000A2969">
        <w:rPr>
          <w:rFonts w:ascii="Arial" w:hAnsi="Arial"/>
          <w:sz w:val="18"/>
        </w:rPr>
        <w:t xml:space="preserve">- zajistit vazbu na </w:t>
      </w:r>
      <w:proofErr w:type="gramStart"/>
      <w:r w:rsidRPr="000A2969">
        <w:rPr>
          <w:rFonts w:ascii="Arial" w:hAnsi="Arial"/>
          <w:sz w:val="18"/>
        </w:rPr>
        <w:t>chod z.č.</w:t>
      </w:r>
      <w:proofErr w:type="gramEnd"/>
      <w:r w:rsidRPr="000A2969">
        <w:rPr>
          <w:rFonts w:ascii="Arial" w:hAnsi="Arial"/>
          <w:sz w:val="18"/>
        </w:rPr>
        <w:t>1</w:t>
      </w:r>
    </w:p>
    <w:p w:rsidR="00510641" w:rsidRPr="000A2969" w:rsidRDefault="00510641" w:rsidP="00510641">
      <w:pPr>
        <w:pStyle w:val="Zkladntextodsazen3"/>
        <w:spacing w:before="0"/>
        <w:ind w:left="709" w:firstLine="0"/>
        <w:rPr>
          <w:rFonts w:ascii="Arial" w:hAnsi="Arial"/>
          <w:sz w:val="18"/>
        </w:rPr>
      </w:pPr>
      <w:r w:rsidRPr="000A2969">
        <w:rPr>
          <w:rFonts w:ascii="Arial" w:hAnsi="Arial"/>
          <w:sz w:val="18"/>
        </w:rPr>
        <w:t xml:space="preserve">- v případě, že není dosaženo vnitřní požadované teploty a vnitřní relativní vlhkost je již na horní hranici zajistit vazbu na chod odvlhčovacího </w:t>
      </w:r>
      <w:proofErr w:type="gramStart"/>
      <w:r w:rsidRPr="000A2969">
        <w:rPr>
          <w:rFonts w:ascii="Arial" w:hAnsi="Arial"/>
          <w:sz w:val="18"/>
        </w:rPr>
        <w:t>modulu z.č.</w:t>
      </w:r>
      <w:proofErr w:type="gramEnd"/>
      <w:r w:rsidRPr="000A2969">
        <w:rPr>
          <w:rFonts w:ascii="Arial" w:hAnsi="Arial"/>
          <w:sz w:val="18"/>
        </w:rPr>
        <w:t>1 prostřednictvím řídicího signálu 0-10V.</w:t>
      </w:r>
    </w:p>
    <w:p w:rsidR="00510641" w:rsidRPr="000A2969" w:rsidRDefault="00510641" w:rsidP="00510641">
      <w:pPr>
        <w:pStyle w:val="Zkladntextodsazen3"/>
        <w:spacing w:before="0"/>
        <w:ind w:left="709" w:firstLine="0"/>
        <w:rPr>
          <w:rFonts w:ascii="Arial" w:hAnsi="Arial"/>
          <w:sz w:val="18"/>
        </w:rPr>
      </w:pPr>
      <w:r w:rsidRPr="000A2969">
        <w:rPr>
          <w:rFonts w:ascii="Arial" w:hAnsi="Arial"/>
          <w:sz w:val="18"/>
        </w:rPr>
        <w:t>- napájení a ovládání ventilátorů zvlhčovacích modulů</w:t>
      </w:r>
    </w:p>
    <w:p w:rsidR="00510641" w:rsidRPr="000A2969" w:rsidRDefault="00510641" w:rsidP="00510641">
      <w:pPr>
        <w:pStyle w:val="Zkladntextodsazen3"/>
        <w:spacing w:before="0"/>
        <w:ind w:left="709" w:firstLine="0"/>
        <w:rPr>
          <w:rFonts w:ascii="Arial" w:hAnsi="Arial"/>
          <w:sz w:val="18"/>
        </w:rPr>
      </w:pPr>
      <w:r w:rsidRPr="000A2969">
        <w:rPr>
          <w:rFonts w:ascii="Arial" w:hAnsi="Arial"/>
          <w:sz w:val="18"/>
        </w:rPr>
        <w:t xml:space="preserve">- zpracování, přenos, chronologický záznam dat, která jsou poskytnuta čidly </w:t>
      </w:r>
      <w:r w:rsidR="005A4DC9" w:rsidRPr="000A2969">
        <w:rPr>
          <w:rFonts w:ascii="Arial" w:hAnsi="Arial"/>
          <w:sz w:val="18"/>
        </w:rPr>
        <w:t xml:space="preserve">teploty a vlhkosti </w:t>
      </w:r>
      <w:r w:rsidRPr="000A2969">
        <w:rPr>
          <w:rFonts w:ascii="Arial" w:hAnsi="Arial"/>
          <w:sz w:val="18"/>
        </w:rPr>
        <w:t>adiabatického chlazení</w:t>
      </w:r>
      <w:r w:rsidR="005A4DC9" w:rsidRPr="000A2969">
        <w:rPr>
          <w:rFonts w:ascii="Arial" w:hAnsi="Arial"/>
          <w:sz w:val="18"/>
        </w:rPr>
        <w:t>/vlhčení</w:t>
      </w:r>
      <w:r w:rsidR="008423D0" w:rsidRPr="000A2969">
        <w:rPr>
          <w:rFonts w:ascii="Arial" w:hAnsi="Arial"/>
          <w:sz w:val="18"/>
        </w:rPr>
        <w:t>, zajistit flexibilní kabeláž k čidlům</w:t>
      </w:r>
      <w:r w:rsidRPr="000A2969">
        <w:rPr>
          <w:rFonts w:ascii="Arial" w:hAnsi="Arial"/>
          <w:sz w:val="18"/>
        </w:rPr>
        <w:t xml:space="preserve"> </w:t>
      </w:r>
    </w:p>
    <w:p w:rsidR="00510641" w:rsidRPr="000A2969" w:rsidRDefault="00510641" w:rsidP="00510641">
      <w:pPr>
        <w:pStyle w:val="Zkladntextodsazen3"/>
        <w:spacing w:before="0"/>
        <w:ind w:left="709" w:firstLine="0"/>
        <w:rPr>
          <w:rFonts w:ascii="Arial" w:hAnsi="Arial"/>
          <w:sz w:val="18"/>
        </w:rPr>
      </w:pPr>
      <w:r w:rsidRPr="000A2969">
        <w:rPr>
          <w:rFonts w:ascii="Arial" w:hAnsi="Arial"/>
          <w:sz w:val="18"/>
        </w:rPr>
        <w:t>- napájení a ovládání tlakového čerpadla v závislosti na požadavku adiabatického chlazení</w:t>
      </w:r>
    </w:p>
    <w:p w:rsidR="00510641" w:rsidRPr="000A2969" w:rsidRDefault="00510641" w:rsidP="00510641">
      <w:pPr>
        <w:pStyle w:val="Zkladntextodsazen3"/>
        <w:spacing w:before="0"/>
        <w:ind w:left="709" w:firstLine="0"/>
        <w:rPr>
          <w:rFonts w:ascii="Arial" w:hAnsi="Arial"/>
          <w:sz w:val="18"/>
        </w:rPr>
      </w:pPr>
      <w:r w:rsidRPr="000A2969">
        <w:rPr>
          <w:rFonts w:ascii="Arial" w:hAnsi="Arial"/>
          <w:sz w:val="18"/>
        </w:rPr>
        <w:t>- napájení a ovládání tlakových ventilů jednotlivých zón v závislosti na požadavku adiabatického chlazení</w:t>
      </w:r>
    </w:p>
    <w:p w:rsidR="00510641" w:rsidRPr="000A2969" w:rsidRDefault="00510641" w:rsidP="00510641">
      <w:pPr>
        <w:pStyle w:val="Zkladntextodsazen3"/>
        <w:spacing w:before="0"/>
        <w:ind w:left="709" w:firstLine="0"/>
        <w:rPr>
          <w:rFonts w:ascii="Arial" w:hAnsi="Arial"/>
          <w:sz w:val="18"/>
        </w:rPr>
      </w:pPr>
    </w:p>
    <w:p w:rsidR="00510641" w:rsidRDefault="00510641">
      <w:pPr>
        <w:rPr>
          <w:rFonts w:ascii="Arial" w:hAnsi="Arial"/>
          <w:b/>
          <w:sz w:val="18"/>
          <w:u w:val="single"/>
        </w:rPr>
      </w:pPr>
    </w:p>
    <w:p w:rsidR="00835D37" w:rsidRPr="003A33CE" w:rsidRDefault="00835D37">
      <w:pPr>
        <w:rPr>
          <w:rFonts w:ascii="Arial" w:hAnsi="Arial"/>
          <w:b/>
          <w:sz w:val="18"/>
          <w:u w:val="single"/>
        </w:rPr>
      </w:pPr>
      <w:r w:rsidRPr="003A33CE">
        <w:rPr>
          <w:rFonts w:ascii="Arial" w:hAnsi="Arial"/>
          <w:b/>
          <w:sz w:val="18"/>
          <w:u w:val="single"/>
        </w:rPr>
        <w:t>3.</w:t>
      </w:r>
      <w:r w:rsidRPr="003A33CE">
        <w:rPr>
          <w:rFonts w:ascii="Arial" w:hAnsi="Arial"/>
          <w:b/>
          <w:sz w:val="18"/>
          <w:u w:val="single"/>
        </w:rPr>
        <w:tab/>
        <w:t>VÝKONOVÉ PARAMETRY A NÁROKY NA ENERGIE</w:t>
      </w:r>
    </w:p>
    <w:p w:rsidR="00835D37" w:rsidRPr="003A33CE" w:rsidRDefault="00835D37">
      <w:pPr>
        <w:spacing w:before="120"/>
        <w:rPr>
          <w:rFonts w:ascii="Arial" w:hAnsi="Arial"/>
          <w:sz w:val="18"/>
        </w:rPr>
      </w:pPr>
    </w:p>
    <w:p w:rsidR="00835D37" w:rsidRDefault="00835D37">
      <w:pPr>
        <w:ind w:left="709"/>
        <w:rPr>
          <w:rFonts w:ascii="Arial" w:hAnsi="Arial"/>
          <w:sz w:val="18"/>
        </w:rPr>
      </w:pPr>
      <w:r w:rsidRPr="003A33CE">
        <w:rPr>
          <w:rFonts w:ascii="Arial" w:hAnsi="Arial"/>
          <w:sz w:val="18"/>
        </w:rPr>
        <w:t>Veškeré požadavky na energie byly předány projektantům zpracovávajícím jednotlivé části a jsou uvedeny v tabulce výkonů vzduchotechnických zařízení, která je nedílnou součástí technické zprávy.</w:t>
      </w:r>
    </w:p>
    <w:p w:rsidR="0057240A" w:rsidRDefault="0057240A">
      <w:pPr>
        <w:ind w:left="709"/>
        <w:rPr>
          <w:rFonts w:ascii="Arial" w:hAnsi="Arial"/>
          <w:sz w:val="18"/>
        </w:rPr>
      </w:pPr>
    </w:p>
    <w:p w:rsidR="008423D0" w:rsidRPr="003A33CE" w:rsidRDefault="008423D0">
      <w:pPr>
        <w:ind w:left="709"/>
        <w:rPr>
          <w:rFonts w:ascii="Arial" w:hAnsi="Arial"/>
          <w:sz w:val="18"/>
        </w:rPr>
      </w:pPr>
    </w:p>
    <w:p w:rsidR="00835D37" w:rsidRPr="003A33CE" w:rsidRDefault="00835D37">
      <w:pPr>
        <w:rPr>
          <w:rFonts w:ascii="Arial" w:hAnsi="Arial"/>
          <w:b/>
          <w:sz w:val="18"/>
          <w:u w:val="single"/>
        </w:rPr>
      </w:pPr>
      <w:r w:rsidRPr="003A33CE">
        <w:rPr>
          <w:rFonts w:ascii="Arial" w:hAnsi="Arial"/>
          <w:b/>
          <w:sz w:val="18"/>
          <w:u w:val="single"/>
        </w:rPr>
        <w:t>4.</w:t>
      </w:r>
      <w:r w:rsidRPr="003A33CE">
        <w:rPr>
          <w:rFonts w:ascii="Arial" w:hAnsi="Arial"/>
          <w:b/>
          <w:sz w:val="18"/>
          <w:u w:val="single"/>
        </w:rPr>
        <w:tab/>
        <w:t>EKOLOGIE</w:t>
      </w:r>
    </w:p>
    <w:p w:rsidR="00835D37" w:rsidRPr="003A33CE" w:rsidRDefault="00835D37">
      <w:pPr>
        <w:rPr>
          <w:rFonts w:ascii="Arial" w:hAnsi="Arial"/>
          <w:sz w:val="18"/>
        </w:rPr>
      </w:pPr>
    </w:p>
    <w:p w:rsidR="00835D37" w:rsidRPr="003A33CE" w:rsidRDefault="00835D37">
      <w:pPr>
        <w:ind w:left="709"/>
        <w:rPr>
          <w:rFonts w:ascii="Arial" w:hAnsi="Arial"/>
          <w:sz w:val="18"/>
        </w:rPr>
      </w:pPr>
      <w:r w:rsidRPr="003A33CE">
        <w:rPr>
          <w:rFonts w:ascii="Arial" w:hAnsi="Arial"/>
          <w:sz w:val="18"/>
        </w:rPr>
        <w:t>Odváděné škodliviny VZT zařízením do volné atmosféry neobsahují žádné látky, které by ohrožovaly ovzduší ve smyslu „ Zákona o ochraně životního prostředí “.</w:t>
      </w:r>
    </w:p>
    <w:p w:rsidR="006078B5" w:rsidRPr="00292D61" w:rsidRDefault="006078B5">
      <w:pPr>
        <w:ind w:left="709"/>
        <w:rPr>
          <w:rFonts w:ascii="Arial" w:hAnsi="Arial"/>
          <w:strike/>
          <w:sz w:val="18"/>
        </w:rPr>
      </w:pPr>
    </w:p>
    <w:p w:rsidR="00835D37" w:rsidRPr="00292D61" w:rsidRDefault="00835D37">
      <w:pPr>
        <w:ind w:left="709"/>
        <w:rPr>
          <w:rFonts w:ascii="Arial" w:hAnsi="Arial"/>
          <w:b/>
          <w:strike/>
          <w:sz w:val="18"/>
          <w:u w:val="single"/>
        </w:rPr>
      </w:pPr>
    </w:p>
    <w:p w:rsidR="00835D37" w:rsidRPr="003A33CE" w:rsidRDefault="00835D37">
      <w:pPr>
        <w:rPr>
          <w:rFonts w:ascii="Arial" w:hAnsi="Arial"/>
          <w:b/>
          <w:sz w:val="18"/>
          <w:u w:val="single"/>
        </w:rPr>
      </w:pPr>
      <w:r w:rsidRPr="003A33CE">
        <w:rPr>
          <w:rFonts w:ascii="Arial" w:hAnsi="Arial"/>
          <w:b/>
          <w:sz w:val="18"/>
          <w:u w:val="single"/>
        </w:rPr>
        <w:t xml:space="preserve">5. </w:t>
      </w:r>
      <w:r w:rsidRPr="003A33CE">
        <w:rPr>
          <w:rFonts w:ascii="Arial" w:hAnsi="Arial"/>
          <w:b/>
          <w:sz w:val="18"/>
          <w:u w:val="single"/>
        </w:rPr>
        <w:tab/>
        <w:t xml:space="preserve">POŽADAVKY NA NAVAZUJÍCÍ PROFESE </w:t>
      </w:r>
    </w:p>
    <w:p w:rsidR="00835D37" w:rsidRPr="003A33CE" w:rsidRDefault="00835D37">
      <w:pPr>
        <w:rPr>
          <w:rFonts w:ascii="Arial" w:hAnsi="Arial"/>
          <w:sz w:val="18"/>
        </w:rPr>
      </w:pPr>
    </w:p>
    <w:p w:rsidR="00835D37" w:rsidRPr="003A33CE" w:rsidRDefault="00835D37">
      <w:pPr>
        <w:ind w:firstLine="709"/>
        <w:rPr>
          <w:rFonts w:ascii="Arial" w:hAnsi="Arial"/>
          <w:sz w:val="18"/>
        </w:rPr>
      </w:pPr>
      <w:r w:rsidRPr="003A33CE">
        <w:rPr>
          <w:rFonts w:ascii="Arial" w:hAnsi="Arial"/>
          <w:sz w:val="18"/>
        </w:rPr>
        <w:t>Požadavky byly v průběhu zpracování dokumentace předány ostatním profesím.</w:t>
      </w:r>
    </w:p>
    <w:p w:rsidR="00835D37" w:rsidRPr="00292D61" w:rsidRDefault="00835D37">
      <w:pPr>
        <w:rPr>
          <w:rFonts w:ascii="Arial" w:hAnsi="Arial"/>
          <w:b/>
          <w:strike/>
          <w:sz w:val="18"/>
        </w:rPr>
      </w:pPr>
    </w:p>
    <w:p w:rsidR="00835D37" w:rsidRPr="003A33CE" w:rsidRDefault="00835D37">
      <w:pPr>
        <w:rPr>
          <w:rFonts w:ascii="Arial" w:hAnsi="Arial"/>
          <w:b/>
          <w:sz w:val="18"/>
        </w:rPr>
      </w:pPr>
      <w:r w:rsidRPr="003A33CE">
        <w:rPr>
          <w:rFonts w:ascii="Arial" w:hAnsi="Arial"/>
          <w:b/>
          <w:sz w:val="18"/>
        </w:rPr>
        <w:t>5.1</w:t>
      </w:r>
      <w:r w:rsidRPr="003A33CE">
        <w:rPr>
          <w:rFonts w:ascii="Arial" w:hAnsi="Arial"/>
          <w:b/>
          <w:sz w:val="18"/>
        </w:rPr>
        <w:tab/>
        <w:t>POŽADAVKY NA STAVEBNÍ ČÁST</w:t>
      </w:r>
    </w:p>
    <w:p w:rsidR="00835D37" w:rsidRPr="003A33CE" w:rsidRDefault="00835D37">
      <w:pPr>
        <w:pStyle w:val="Zhlav"/>
        <w:tabs>
          <w:tab w:val="clear" w:pos="4536"/>
          <w:tab w:val="clear" w:pos="9072"/>
          <w:tab w:val="decimal" w:pos="6237"/>
          <w:tab w:val="left" w:pos="6521"/>
        </w:tabs>
        <w:rPr>
          <w:rFonts w:ascii="Arial" w:hAnsi="Arial"/>
          <w:sz w:val="18"/>
        </w:rPr>
      </w:pPr>
    </w:p>
    <w:p w:rsidR="00835D37" w:rsidRPr="003A33CE" w:rsidRDefault="00835D37">
      <w:pPr>
        <w:tabs>
          <w:tab w:val="decimal" w:pos="6237"/>
          <w:tab w:val="left" w:pos="6521"/>
        </w:tabs>
        <w:ind w:left="709"/>
        <w:rPr>
          <w:rFonts w:ascii="Arial" w:hAnsi="Arial"/>
          <w:sz w:val="18"/>
        </w:rPr>
      </w:pPr>
      <w:r w:rsidRPr="003A33CE">
        <w:rPr>
          <w:rFonts w:ascii="Arial" w:hAnsi="Arial"/>
          <w:sz w:val="18"/>
        </w:rPr>
        <w:t>V rámci stavební části budou zhotoveny otvory ve stavebních kon</w:t>
      </w:r>
      <w:r w:rsidR="00E24BF0" w:rsidRPr="003A33CE">
        <w:rPr>
          <w:rFonts w:ascii="Arial" w:hAnsi="Arial"/>
          <w:sz w:val="18"/>
        </w:rPr>
        <w:t xml:space="preserve">strukcích pro prostupy potrubí a </w:t>
      </w:r>
      <w:r w:rsidRPr="003A33CE">
        <w:rPr>
          <w:rFonts w:ascii="Arial" w:hAnsi="Arial"/>
          <w:sz w:val="18"/>
        </w:rPr>
        <w:t>bude provedeno jejich následné zapravení a zaizolování.</w:t>
      </w:r>
    </w:p>
    <w:p w:rsidR="00402FE5" w:rsidRPr="003A33CE" w:rsidRDefault="00402FE5">
      <w:pPr>
        <w:tabs>
          <w:tab w:val="decimal" w:pos="6237"/>
          <w:tab w:val="left" w:pos="6521"/>
        </w:tabs>
        <w:ind w:left="709"/>
        <w:rPr>
          <w:rFonts w:ascii="Arial" w:hAnsi="Arial"/>
          <w:sz w:val="18"/>
        </w:rPr>
      </w:pPr>
      <w:r w:rsidRPr="003A33CE">
        <w:rPr>
          <w:rFonts w:ascii="Arial" w:hAnsi="Arial"/>
          <w:sz w:val="18"/>
        </w:rPr>
        <w:lastRenderedPageBreak/>
        <w:t xml:space="preserve">Budou zhotoveny </w:t>
      </w:r>
      <w:r w:rsidR="00CE2488" w:rsidRPr="003A33CE">
        <w:rPr>
          <w:rFonts w:ascii="Arial" w:hAnsi="Arial"/>
          <w:sz w:val="18"/>
        </w:rPr>
        <w:t xml:space="preserve">ocelové konstrukce pro osazení </w:t>
      </w:r>
      <w:r w:rsidR="00333364">
        <w:rPr>
          <w:rFonts w:ascii="Arial" w:hAnsi="Arial"/>
          <w:sz w:val="18"/>
        </w:rPr>
        <w:t>vzduchotechnických jednotek</w:t>
      </w:r>
      <w:r w:rsidR="003A33CE">
        <w:rPr>
          <w:rFonts w:ascii="Arial" w:hAnsi="Arial"/>
          <w:sz w:val="18"/>
        </w:rPr>
        <w:t xml:space="preserve"> na střeše</w:t>
      </w:r>
      <w:r w:rsidR="00333364">
        <w:rPr>
          <w:rFonts w:ascii="Arial" w:hAnsi="Arial"/>
          <w:sz w:val="18"/>
        </w:rPr>
        <w:t>.</w:t>
      </w:r>
    </w:p>
    <w:p w:rsidR="006078B5" w:rsidRDefault="00402FE5">
      <w:pPr>
        <w:tabs>
          <w:tab w:val="decimal" w:pos="6237"/>
          <w:tab w:val="left" w:pos="6521"/>
        </w:tabs>
        <w:ind w:left="709"/>
        <w:rPr>
          <w:rFonts w:ascii="Arial" w:hAnsi="Arial"/>
          <w:sz w:val="18"/>
        </w:rPr>
      </w:pPr>
      <w:r w:rsidRPr="003A33CE">
        <w:rPr>
          <w:rFonts w:ascii="Arial" w:hAnsi="Arial"/>
          <w:sz w:val="18"/>
        </w:rPr>
        <w:t xml:space="preserve">Budou zajištěny transportní cesty a montážní otvory pro dosazování </w:t>
      </w:r>
      <w:r w:rsidR="003509E7" w:rsidRPr="003A33CE">
        <w:rPr>
          <w:rFonts w:ascii="Arial" w:hAnsi="Arial"/>
          <w:sz w:val="18"/>
        </w:rPr>
        <w:t xml:space="preserve">a servis </w:t>
      </w:r>
      <w:r w:rsidR="003A33CE">
        <w:rPr>
          <w:rFonts w:ascii="Arial" w:hAnsi="Arial"/>
          <w:sz w:val="18"/>
        </w:rPr>
        <w:t>vzduchotechnických a klimatizačních zařízení</w:t>
      </w:r>
      <w:r w:rsidR="00333364">
        <w:rPr>
          <w:rFonts w:ascii="Arial" w:hAnsi="Arial"/>
          <w:sz w:val="18"/>
        </w:rPr>
        <w:t>.</w:t>
      </w:r>
      <w:r w:rsidR="001E5E23">
        <w:rPr>
          <w:rFonts w:ascii="Arial" w:hAnsi="Arial"/>
          <w:sz w:val="18"/>
        </w:rPr>
        <w:t xml:space="preserve"> Bude zajištěn jeřáb pro vertikální transport jednotek na střechu.</w:t>
      </w:r>
    </w:p>
    <w:p w:rsidR="003A33CE" w:rsidRPr="003A33CE" w:rsidRDefault="003A33CE">
      <w:pPr>
        <w:tabs>
          <w:tab w:val="decimal" w:pos="6237"/>
          <w:tab w:val="left" w:pos="6521"/>
        </w:tabs>
        <w:ind w:left="709"/>
        <w:rPr>
          <w:rFonts w:ascii="Arial" w:hAnsi="Arial"/>
          <w:sz w:val="18"/>
        </w:rPr>
      </w:pPr>
    </w:p>
    <w:p w:rsidR="003509E7" w:rsidRPr="00292D61" w:rsidRDefault="003509E7" w:rsidP="00E24BF0">
      <w:pPr>
        <w:tabs>
          <w:tab w:val="decimal" w:pos="6237"/>
          <w:tab w:val="left" w:pos="6521"/>
        </w:tabs>
        <w:ind w:left="709"/>
        <w:rPr>
          <w:rFonts w:ascii="Arial" w:hAnsi="Arial"/>
          <w:strike/>
          <w:sz w:val="18"/>
        </w:rPr>
      </w:pPr>
    </w:p>
    <w:p w:rsidR="00835D37" w:rsidRPr="003A33CE" w:rsidRDefault="00835D37">
      <w:pPr>
        <w:rPr>
          <w:rFonts w:ascii="Arial" w:hAnsi="Arial"/>
          <w:sz w:val="18"/>
        </w:rPr>
      </w:pPr>
      <w:r w:rsidRPr="003A33CE">
        <w:rPr>
          <w:rFonts w:ascii="Arial" w:hAnsi="Arial"/>
          <w:b/>
          <w:sz w:val="18"/>
        </w:rPr>
        <w:t>5.2</w:t>
      </w:r>
      <w:r w:rsidRPr="003A33CE">
        <w:rPr>
          <w:rFonts w:ascii="Arial" w:hAnsi="Arial"/>
          <w:b/>
          <w:sz w:val="18"/>
        </w:rPr>
        <w:tab/>
        <w:t xml:space="preserve">POŽADAVKY NA ROZVODY </w:t>
      </w:r>
      <w:proofErr w:type="gramStart"/>
      <w:r w:rsidR="001B404B" w:rsidRPr="003A33CE">
        <w:rPr>
          <w:rFonts w:ascii="Arial" w:hAnsi="Arial"/>
          <w:b/>
          <w:sz w:val="18"/>
        </w:rPr>
        <w:t>SI</w:t>
      </w:r>
      <w:proofErr w:type="gramEnd"/>
      <w:r w:rsidR="006078B5" w:rsidRPr="003A33CE">
        <w:rPr>
          <w:rFonts w:ascii="Arial" w:hAnsi="Arial"/>
          <w:b/>
          <w:sz w:val="18"/>
        </w:rPr>
        <w:t xml:space="preserve"> </w:t>
      </w:r>
    </w:p>
    <w:p w:rsidR="00835D37" w:rsidRPr="000A2969" w:rsidRDefault="001B404B" w:rsidP="008B6CA5">
      <w:pPr>
        <w:tabs>
          <w:tab w:val="decimal" w:pos="6237"/>
          <w:tab w:val="left" w:pos="6521"/>
        </w:tabs>
        <w:spacing w:before="120" w:after="120"/>
        <w:ind w:left="709"/>
        <w:rPr>
          <w:rFonts w:ascii="Arial" w:hAnsi="Arial"/>
          <w:sz w:val="18"/>
        </w:rPr>
      </w:pPr>
      <w:r w:rsidRPr="000A2969">
        <w:rPr>
          <w:rFonts w:ascii="Arial" w:hAnsi="Arial"/>
          <w:sz w:val="18"/>
        </w:rPr>
        <w:t xml:space="preserve">Uzemnění a ochrana před bleskem zařízení nad střechou objektu. V rámci rozvodů SI bude zabezpečeno napájení 230V/400V/50Hz </w:t>
      </w:r>
      <w:r w:rsidR="00E83FDF" w:rsidRPr="000A2969">
        <w:rPr>
          <w:rFonts w:ascii="Arial" w:hAnsi="Arial"/>
          <w:sz w:val="18"/>
        </w:rPr>
        <w:t xml:space="preserve">rozvaděče </w:t>
      </w:r>
      <w:proofErr w:type="spellStart"/>
      <w:r w:rsidR="00E83FDF" w:rsidRPr="000A2969">
        <w:rPr>
          <w:rFonts w:ascii="Arial" w:hAnsi="Arial"/>
          <w:sz w:val="18"/>
        </w:rPr>
        <w:t>MaR</w:t>
      </w:r>
      <w:proofErr w:type="spellEnd"/>
      <w:r w:rsidR="00E83FDF" w:rsidRPr="000A2969">
        <w:rPr>
          <w:rFonts w:ascii="Arial" w:hAnsi="Arial"/>
          <w:sz w:val="18"/>
        </w:rPr>
        <w:t xml:space="preserve"> a </w:t>
      </w:r>
      <w:r w:rsidR="003A33CE" w:rsidRPr="000A2969">
        <w:rPr>
          <w:rFonts w:ascii="Arial" w:hAnsi="Arial"/>
          <w:sz w:val="18"/>
        </w:rPr>
        <w:t xml:space="preserve">zdrojů </w:t>
      </w:r>
      <w:r w:rsidR="00333364" w:rsidRPr="000A2969">
        <w:rPr>
          <w:rFonts w:ascii="Arial" w:hAnsi="Arial"/>
          <w:sz w:val="18"/>
        </w:rPr>
        <w:t>chladu</w:t>
      </w:r>
      <w:r w:rsidR="00E83FDF" w:rsidRPr="000A2969">
        <w:rPr>
          <w:rFonts w:ascii="Arial" w:hAnsi="Arial"/>
          <w:sz w:val="18"/>
        </w:rPr>
        <w:t xml:space="preserve"> </w:t>
      </w:r>
      <w:proofErr w:type="gramStart"/>
      <w:r w:rsidR="00E83FDF" w:rsidRPr="000A2969">
        <w:rPr>
          <w:rFonts w:ascii="Arial" w:hAnsi="Arial"/>
          <w:sz w:val="18"/>
        </w:rPr>
        <w:t>systému z.č.</w:t>
      </w:r>
      <w:proofErr w:type="gramEnd"/>
      <w:r w:rsidR="00E83FDF" w:rsidRPr="000A2969">
        <w:rPr>
          <w:rFonts w:ascii="Arial" w:hAnsi="Arial"/>
          <w:sz w:val="18"/>
        </w:rPr>
        <w:t>2.1 a 2.2 a</w:t>
      </w:r>
      <w:r w:rsidR="003A33CE" w:rsidRPr="000A2969">
        <w:rPr>
          <w:rFonts w:ascii="Arial" w:hAnsi="Arial"/>
          <w:sz w:val="18"/>
        </w:rPr>
        <w:t xml:space="preserve"> </w:t>
      </w:r>
      <w:r w:rsidR="00333364" w:rsidRPr="000A2969">
        <w:rPr>
          <w:rFonts w:ascii="Arial" w:hAnsi="Arial"/>
          <w:sz w:val="18"/>
        </w:rPr>
        <w:t>napájení</w:t>
      </w:r>
      <w:r w:rsidR="00E83FDF" w:rsidRPr="000A2969">
        <w:rPr>
          <w:rFonts w:ascii="Arial" w:hAnsi="Arial"/>
          <w:sz w:val="18"/>
        </w:rPr>
        <w:t xml:space="preserve"> odvlhčovacíc</w:t>
      </w:r>
      <w:r w:rsidR="00116DB2" w:rsidRPr="000A2969">
        <w:rPr>
          <w:rFonts w:ascii="Arial" w:hAnsi="Arial"/>
          <w:sz w:val="18"/>
        </w:rPr>
        <w:t>h modulů z</w:t>
      </w:r>
      <w:r w:rsidR="00E83FDF" w:rsidRPr="000A2969">
        <w:rPr>
          <w:rFonts w:ascii="Arial" w:hAnsi="Arial"/>
          <w:sz w:val="18"/>
        </w:rPr>
        <w:t>.č.1</w:t>
      </w:r>
      <w:r w:rsidR="001E6357" w:rsidRPr="000A2969">
        <w:rPr>
          <w:rFonts w:ascii="Arial" w:hAnsi="Arial"/>
          <w:sz w:val="18"/>
        </w:rPr>
        <w:t xml:space="preserve"> (pokud obsahují podpůrný ventilátor)</w:t>
      </w:r>
      <w:r w:rsidR="00E83FDF" w:rsidRPr="000A2969">
        <w:rPr>
          <w:rFonts w:ascii="Arial" w:hAnsi="Arial"/>
          <w:sz w:val="18"/>
        </w:rPr>
        <w:t xml:space="preserve">. </w:t>
      </w:r>
      <w:r w:rsidR="00F26051" w:rsidRPr="000A2969">
        <w:rPr>
          <w:rFonts w:ascii="Arial" w:hAnsi="Arial"/>
          <w:sz w:val="18"/>
        </w:rPr>
        <w:t>V případě demontáže stávajícího zařízení zajistí odpojení od sítě.</w:t>
      </w:r>
      <w:r w:rsidR="00FC5667" w:rsidRPr="000A2969">
        <w:rPr>
          <w:rFonts w:ascii="Arial" w:hAnsi="Arial"/>
          <w:sz w:val="18"/>
        </w:rPr>
        <w:t xml:space="preserve"> </w:t>
      </w:r>
    </w:p>
    <w:p w:rsidR="00835D37" w:rsidRPr="00292D61" w:rsidRDefault="00835D37">
      <w:pPr>
        <w:rPr>
          <w:rFonts w:ascii="Arial" w:hAnsi="Arial"/>
          <w:b/>
          <w:strike/>
          <w:sz w:val="18"/>
        </w:rPr>
      </w:pPr>
    </w:p>
    <w:p w:rsidR="00835D37" w:rsidRPr="00F26051" w:rsidRDefault="00835D37">
      <w:pPr>
        <w:rPr>
          <w:rFonts w:ascii="Arial" w:hAnsi="Arial"/>
          <w:b/>
          <w:sz w:val="18"/>
        </w:rPr>
      </w:pPr>
      <w:r w:rsidRPr="00F26051">
        <w:rPr>
          <w:rFonts w:ascii="Arial" w:hAnsi="Arial"/>
          <w:b/>
          <w:sz w:val="18"/>
        </w:rPr>
        <w:t>5.3</w:t>
      </w:r>
      <w:r w:rsidRPr="00F26051">
        <w:rPr>
          <w:rFonts w:ascii="Arial" w:hAnsi="Arial"/>
          <w:b/>
          <w:sz w:val="18"/>
        </w:rPr>
        <w:tab/>
        <w:t>POŽADAVKY NA ROZVODY ZTI</w:t>
      </w:r>
      <w:r w:rsidR="00F26051">
        <w:rPr>
          <w:rFonts w:ascii="Arial" w:hAnsi="Arial"/>
          <w:b/>
          <w:sz w:val="18"/>
        </w:rPr>
        <w:t>, ÚT</w:t>
      </w:r>
      <w:r w:rsidR="002370C8">
        <w:rPr>
          <w:rFonts w:ascii="Arial" w:hAnsi="Arial"/>
          <w:b/>
          <w:sz w:val="18"/>
        </w:rPr>
        <w:t>, CHL</w:t>
      </w:r>
    </w:p>
    <w:p w:rsidR="001E5E23" w:rsidRDefault="002370C8">
      <w:pPr>
        <w:pStyle w:val="Zkladntext"/>
        <w:tabs>
          <w:tab w:val="left" w:pos="567"/>
        </w:tabs>
        <w:spacing w:before="120"/>
        <w:ind w:left="705"/>
        <w:rPr>
          <w:rFonts w:ascii="Arial" w:hAnsi="Arial"/>
          <w:sz w:val="18"/>
        </w:rPr>
      </w:pPr>
      <w:r>
        <w:rPr>
          <w:rFonts w:ascii="Arial" w:hAnsi="Arial"/>
          <w:sz w:val="18"/>
        </w:rPr>
        <w:t>V rámci ZTI z</w:t>
      </w:r>
      <w:r w:rsidR="00E83FDF">
        <w:rPr>
          <w:rFonts w:ascii="Arial" w:hAnsi="Arial"/>
          <w:sz w:val="18"/>
        </w:rPr>
        <w:t xml:space="preserve">ajistit úpravnu vody </w:t>
      </w:r>
      <w:r>
        <w:rPr>
          <w:rFonts w:ascii="Arial" w:hAnsi="Arial"/>
          <w:sz w:val="18"/>
        </w:rPr>
        <w:t xml:space="preserve">pro přívod vody do centrálního </w:t>
      </w:r>
      <w:proofErr w:type="spellStart"/>
      <w:r>
        <w:rPr>
          <w:rFonts w:ascii="Arial" w:hAnsi="Arial"/>
          <w:sz w:val="18"/>
        </w:rPr>
        <w:t>čtyřzónového</w:t>
      </w:r>
      <w:proofErr w:type="spellEnd"/>
      <w:r>
        <w:rPr>
          <w:rFonts w:ascii="Arial" w:hAnsi="Arial"/>
          <w:sz w:val="18"/>
        </w:rPr>
        <w:t xml:space="preserve"> zařízení</w:t>
      </w:r>
      <w:r w:rsidR="00E83FDF">
        <w:rPr>
          <w:rFonts w:ascii="Arial" w:hAnsi="Arial"/>
          <w:sz w:val="18"/>
        </w:rPr>
        <w:t xml:space="preserve"> adiabatického chlazení o průtoku </w:t>
      </w:r>
      <w:proofErr w:type="gramStart"/>
      <w:r w:rsidR="00E83FDF">
        <w:rPr>
          <w:rFonts w:ascii="Arial" w:hAnsi="Arial"/>
          <w:sz w:val="18"/>
        </w:rPr>
        <w:t>min.120</w:t>
      </w:r>
      <w:proofErr w:type="gramEnd"/>
      <w:r w:rsidR="00E83FDF">
        <w:rPr>
          <w:rFonts w:ascii="Arial" w:hAnsi="Arial"/>
          <w:sz w:val="18"/>
        </w:rPr>
        <w:t xml:space="preserve"> l/h. </w:t>
      </w:r>
      <w:r w:rsidR="00A02F58" w:rsidRPr="00F26051">
        <w:rPr>
          <w:rFonts w:ascii="Arial" w:hAnsi="Arial"/>
          <w:sz w:val="18"/>
        </w:rPr>
        <w:t xml:space="preserve">Odvod kondenzátu </w:t>
      </w:r>
      <w:r w:rsidR="00F26051">
        <w:rPr>
          <w:rFonts w:ascii="Arial" w:hAnsi="Arial"/>
          <w:sz w:val="18"/>
        </w:rPr>
        <w:t xml:space="preserve">z </w:t>
      </w:r>
      <w:r>
        <w:rPr>
          <w:rFonts w:ascii="Arial" w:hAnsi="Arial"/>
          <w:sz w:val="18"/>
        </w:rPr>
        <w:t xml:space="preserve">odvlhčovacích </w:t>
      </w:r>
      <w:proofErr w:type="gramStart"/>
      <w:r>
        <w:rPr>
          <w:rFonts w:ascii="Arial" w:hAnsi="Arial"/>
          <w:sz w:val="18"/>
        </w:rPr>
        <w:t>modulů z.č.</w:t>
      </w:r>
      <w:proofErr w:type="gramEnd"/>
      <w:r>
        <w:rPr>
          <w:rFonts w:ascii="Arial" w:hAnsi="Arial"/>
          <w:sz w:val="18"/>
        </w:rPr>
        <w:t>1</w:t>
      </w:r>
      <w:r w:rsidR="001E5E23">
        <w:rPr>
          <w:rFonts w:ascii="Arial" w:hAnsi="Arial"/>
          <w:sz w:val="18"/>
        </w:rPr>
        <w:t xml:space="preserve"> opatřit zápachovou uzávěrkou.</w:t>
      </w:r>
    </w:p>
    <w:p w:rsidR="002370C8" w:rsidRDefault="002370C8">
      <w:pPr>
        <w:pStyle w:val="Zkladntext"/>
        <w:tabs>
          <w:tab w:val="left" w:pos="567"/>
        </w:tabs>
        <w:spacing w:before="120"/>
        <w:ind w:left="705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V rámci ÚT zajistit přívod topné vody o teplotním spádu 75/55°C pro zónové </w:t>
      </w:r>
      <w:proofErr w:type="gramStart"/>
      <w:r>
        <w:rPr>
          <w:rFonts w:ascii="Arial" w:hAnsi="Arial"/>
          <w:sz w:val="18"/>
        </w:rPr>
        <w:t>ohřívače z.č.</w:t>
      </w:r>
      <w:proofErr w:type="gramEnd"/>
      <w:r>
        <w:rPr>
          <w:rFonts w:ascii="Arial" w:hAnsi="Arial"/>
          <w:sz w:val="18"/>
        </w:rPr>
        <w:t>1 a osadit regulační uzly ÚT. Provést tlakovou zkoušku.</w:t>
      </w:r>
      <w:r w:rsidR="00116DB2" w:rsidRPr="00116DB2">
        <w:rPr>
          <w:rFonts w:ascii="Arial" w:hAnsi="Arial"/>
          <w:sz w:val="18"/>
        </w:rPr>
        <w:t xml:space="preserve"> </w:t>
      </w:r>
      <w:r w:rsidR="00116DB2">
        <w:rPr>
          <w:rFonts w:ascii="Arial" w:hAnsi="Arial"/>
          <w:sz w:val="18"/>
        </w:rPr>
        <w:t>Zajistit demontáže stávajících rozvodů a odpojení zařízení.</w:t>
      </w:r>
    </w:p>
    <w:p w:rsidR="00116DB2" w:rsidRDefault="002370C8" w:rsidP="00116DB2">
      <w:pPr>
        <w:pStyle w:val="Zkladntext"/>
        <w:tabs>
          <w:tab w:val="left" w:pos="567"/>
        </w:tabs>
        <w:spacing w:before="120"/>
        <w:ind w:left="705"/>
        <w:rPr>
          <w:rFonts w:ascii="Arial" w:hAnsi="Arial"/>
          <w:sz w:val="18"/>
        </w:rPr>
      </w:pPr>
      <w:r>
        <w:rPr>
          <w:rFonts w:ascii="Arial" w:hAnsi="Arial"/>
          <w:sz w:val="18"/>
        </w:rPr>
        <w:t>V rámci CHL zajistit přívod chladné vo</w:t>
      </w:r>
      <w:r w:rsidR="001E5E23">
        <w:rPr>
          <w:rFonts w:ascii="Arial" w:hAnsi="Arial"/>
          <w:sz w:val="18"/>
        </w:rPr>
        <w:t>dy o teplotním spádu 19/25°C (35</w:t>
      </w:r>
      <w:r>
        <w:rPr>
          <w:rFonts w:ascii="Arial" w:hAnsi="Arial"/>
          <w:sz w:val="18"/>
        </w:rPr>
        <w:t xml:space="preserve">% nemrznoucí směs) pro vodou chlazené </w:t>
      </w:r>
      <w:proofErr w:type="gramStart"/>
      <w:r>
        <w:rPr>
          <w:rFonts w:ascii="Arial" w:hAnsi="Arial"/>
          <w:sz w:val="18"/>
        </w:rPr>
        <w:t>kondenzátory z.č.</w:t>
      </w:r>
      <w:proofErr w:type="gramEnd"/>
      <w:r>
        <w:rPr>
          <w:rFonts w:ascii="Arial" w:hAnsi="Arial"/>
          <w:sz w:val="18"/>
        </w:rPr>
        <w:t>1</w:t>
      </w:r>
      <w:r w:rsidRPr="002370C8">
        <w:rPr>
          <w:rFonts w:ascii="Arial" w:hAnsi="Arial"/>
          <w:sz w:val="18"/>
        </w:rPr>
        <w:t xml:space="preserve"> </w:t>
      </w:r>
      <w:r>
        <w:rPr>
          <w:rFonts w:ascii="Arial" w:hAnsi="Arial"/>
          <w:sz w:val="18"/>
        </w:rPr>
        <w:t>osazení regulačních uzlů CHL. Zajistit v rámci rozvodů chladu doplnění nemrznoucí směsi, dopouštění vody do systému</w:t>
      </w:r>
      <w:r w:rsidRPr="002370C8">
        <w:rPr>
          <w:rFonts w:ascii="Arial" w:hAnsi="Arial"/>
          <w:sz w:val="18"/>
        </w:rPr>
        <w:t xml:space="preserve"> </w:t>
      </w:r>
      <w:r>
        <w:rPr>
          <w:rFonts w:ascii="Arial" w:hAnsi="Arial"/>
          <w:sz w:val="18"/>
        </w:rPr>
        <w:t xml:space="preserve">a napojení zdrojů </w:t>
      </w:r>
      <w:proofErr w:type="gramStart"/>
      <w:r>
        <w:rPr>
          <w:rFonts w:ascii="Arial" w:hAnsi="Arial"/>
          <w:sz w:val="18"/>
        </w:rPr>
        <w:t>chladu z.č.</w:t>
      </w:r>
      <w:proofErr w:type="gramEnd"/>
      <w:r>
        <w:rPr>
          <w:rFonts w:ascii="Arial" w:hAnsi="Arial"/>
          <w:sz w:val="18"/>
        </w:rPr>
        <w:t>2. Zdroje chladu jsou vybaveny hydraulickými moduly s čerpadly 1+1 řízenými invertorem, expanzní nádobou a pojišťovacím ventilem. Dispoziční tlak 20-150Pa.</w:t>
      </w:r>
      <w:r w:rsidR="00116DB2" w:rsidRPr="00116DB2">
        <w:rPr>
          <w:rFonts w:ascii="Arial" w:hAnsi="Arial"/>
          <w:sz w:val="18"/>
        </w:rPr>
        <w:t xml:space="preserve"> </w:t>
      </w:r>
      <w:r w:rsidR="00116DB2">
        <w:rPr>
          <w:rFonts w:ascii="Arial" w:hAnsi="Arial"/>
          <w:sz w:val="18"/>
        </w:rPr>
        <w:t>Provést tlakovou zkoušku.</w:t>
      </w:r>
      <w:r w:rsidR="00116DB2" w:rsidRPr="00116DB2">
        <w:rPr>
          <w:rFonts w:ascii="Arial" w:hAnsi="Arial"/>
          <w:sz w:val="18"/>
        </w:rPr>
        <w:t xml:space="preserve"> </w:t>
      </w:r>
      <w:r w:rsidR="00116DB2">
        <w:rPr>
          <w:rFonts w:ascii="Arial" w:hAnsi="Arial"/>
          <w:sz w:val="18"/>
        </w:rPr>
        <w:t>Zajistit demontáže stávajících rozvodů a odpojení zařízení.</w:t>
      </w:r>
    </w:p>
    <w:p w:rsidR="00116DB2" w:rsidRPr="00116DB2" w:rsidRDefault="00116DB2" w:rsidP="00116DB2">
      <w:pPr>
        <w:spacing w:before="120"/>
        <w:ind w:left="705"/>
        <w:rPr>
          <w:rFonts w:ascii="Arial" w:hAnsi="Arial"/>
          <w:b/>
          <w:sz w:val="18"/>
          <w:u w:val="single"/>
        </w:rPr>
      </w:pPr>
    </w:p>
    <w:p w:rsidR="00835D37" w:rsidRPr="00FC5667" w:rsidRDefault="00835D37" w:rsidP="00835D37">
      <w:pPr>
        <w:numPr>
          <w:ilvl w:val="1"/>
          <w:numId w:val="2"/>
        </w:numPr>
        <w:spacing w:before="120"/>
        <w:rPr>
          <w:rFonts w:ascii="Arial" w:hAnsi="Arial"/>
          <w:b/>
          <w:sz w:val="18"/>
          <w:u w:val="single"/>
        </w:rPr>
      </w:pPr>
      <w:r w:rsidRPr="00FC5667">
        <w:rPr>
          <w:rFonts w:ascii="Arial" w:hAnsi="Arial"/>
          <w:b/>
          <w:sz w:val="18"/>
        </w:rPr>
        <w:t xml:space="preserve">POŽADAVKY NA ROZVODY </w:t>
      </w:r>
      <w:r w:rsidR="00FC5667">
        <w:rPr>
          <w:rFonts w:ascii="Arial" w:hAnsi="Arial"/>
          <w:b/>
          <w:sz w:val="18"/>
        </w:rPr>
        <w:t>MA</w:t>
      </w:r>
      <w:r w:rsidR="00A02F58" w:rsidRPr="00FC5667">
        <w:rPr>
          <w:rFonts w:ascii="Arial" w:hAnsi="Arial"/>
          <w:b/>
          <w:sz w:val="18"/>
        </w:rPr>
        <w:t>R</w:t>
      </w:r>
      <w:r w:rsidR="00FC5667">
        <w:rPr>
          <w:rFonts w:ascii="Arial" w:hAnsi="Arial"/>
          <w:b/>
          <w:sz w:val="18"/>
        </w:rPr>
        <w:t>, BMS</w:t>
      </w:r>
    </w:p>
    <w:p w:rsidR="00835D37" w:rsidRPr="00FC5667" w:rsidRDefault="00835D37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z w:val="18"/>
        </w:rPr>
      </w:pPr>
    </w:p>
    <w:p w:rsidR="00DA122E" w:rsidRDefault="00A02F58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z w:val="18"/>
        </w:rPr>
      </w:pPr>
      <w:r w:rsidRPr="00FC5667">
        <w:rPr>
          <w:rFonts w:ascii="Arial" w:hAnsi="Arial"/>
          <w:sz w:val="18"/>
        </w:rPr>
        <w:t xml:space="preserve">V rámci rozvodů </w:t>
      </w:r>
      <w:proofErr w:type="spellStart"/>
      <w:r w:rsidRPr="00FC5667">
        <w:rPr>
          <w:rFonts w:ascii="Arial" w:hAnsi="Arial"/>
          <w:sz w:val="18"/>
        </w:rPr>
        <w:t>MaR</w:t>
      </w:r>
      <w:proofErr w:type="spellEnd"/>
      <w:r w:rsidR="00835D37" w:rsidRPr="00FC5667">
        <w:rPr>
          <w:rFonts w:ascii="Arial" w:hAnsi="Arial"/>
          <w:sz w:val="18"/>
        </w:rPr>
        <w:t xml:space="preserve"> bude zabezpečeno n</w:t>
      </w:r>
      <w:r w:rsidR="00CE2488" w:rsidRPr="00FC5667">
        <w:rPr>
          <w:rFonts w:ascii="Arial" w:hAnsi="Arial"/>
          <w:sz w:val="18"/>
        </w:rPr>
        <w:t xml:space="preserve">apájení </w:t>
      </w:r>
      <w:r w:rsidR="00FC5667">
        <w:rPr>
          <w:rFonts w:ascii="Arial" w:hAnsi="Arial"/>
          <w:sz w:val="18"/>
        </w:rPr>
        <w:t xml:space="preserve">a </w:t>
      </w:r>
      <w:proofErr w:type="gramStart"/>
      <w:r w:rsidR="00FC5667">
        <w:rPr>
          <w:rFonts w:ascii="Arial" w:hAnsi="Arial"/>
          <w:sz w:val="18"/>
        </w:rPr>
        <w:t xml:space="preserve">ovládání </w:t>
      </w:r>
      <w:proofErr w:type="spellStart"/>
      <w:r w:rsidR="00116DB2">
        <w:rPr>
          <w:rFonts w:ascii="Arial" w:hAnsi="Arial"/>
          <w:sz w:val="18"/>
        </w:rPr>
        <w:t>z.č</w:t>
      </w:r>
      <w:proofErr w:type="spellEnd"/>
      <w:r w:rsidR="00116DB2">
        <w:rPr>
          <w:rFonts w:ascii="Arial" w:hAnsi="Arial"/>
          <w:sz w:val="18"/>
        </w:rPr>
        <w:t>.</w:t>
      </w:r>
      <w:proofErr w:type="gramEnd"/>
      <w:r w:rsidR="00116DB2">
        <w:rPr>
          <w:rFonts w:ascii="Arial" w:hAnsi="Arial"/>
          <w:sz w:val="18"/>
        </w:rPr>
        <w:t xml:space="preserve"> 1,2,3 </w:t>
      </w:r>
      <w:r w:rsidR="00FC5667">
        <w:rPr>
          <w:rFonts w:ascii="Arial" w:hAnsi="Arial"/>
          <w:sz w:val="18"/>
        </w:rPr>
        <w:t>dle popisu technické zprávy.</w:t>
      </w:r>
      <w:r w:rsidR="00116DB2">
        <w:rPr>
          <w:rFonts w:ascii="Arial" w:hAnsi="Arial"/>
          <w:sz w:val="18"/>
        </w:rPr>
        <w:t xml:space="preserve"> V rámci BMS bude zajištěna komunikace se systémem </w:t>
      </w:r>
      <w:proofErr w:type="spellStart"/>
      <w:r w:rsidR="00116DB2">
        <w:rPr>
          <w:rFonts w:ascii="Arial" w:hAnsi="Arial"/>
          <w:sz w:val="18"/>
        </w:rPr>
        <w:t>MaR</w:t>
      </w:r>
      <w:proofErr w:type="spellEnd"/>
      <w:r w:rsidR="00116DB2">
        <w:rPr>
          <w:rFonts w:ascii="Arial" w:hAnsi="Arial"/>
          <w:sz w:val="18"/>
        </w:rPr>
        <w:t>.</w:t>
      </w:r>
    </w:p>
    <w:p w:rsidR="00116DB2" w:rsidRPr="00292D61" w:rsidRDefault="00116DB2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trike/>
          <w:sz w:val="18"/>
        </w:rPr>
      </w:pPr>
    </w:p>
    <w:p w:rsidR="00835D37" w:rsidRPr="00FC5667" w:rsidRDefault="00835D37">
      <w:pPr>
        <w:spacing w:before="120"/>
        <w:rPr>
          <w:rFonts w:ascii="Arial" w:hAnsi="Arial"/>
          <w:b/>
          <w:sz w:val="18"/>
          <w:u w:val="single"/>
        </w:rPr>
      </w:pPr>
      <w:r w:rsidRPr="00FC5667">
        <w:rPr>
          <w:rFonts w:ascii="Arial" w:hAnsi="Arial"/>
          <w:b/>
          <w:sz w:val="18"/>
          <w:u w:val="single"/>
        </w:rPr>
        <w:t>6.</w:t>
      </w:r>
      <w:r w:rsidRPr="00FC5667">
        <w:rPr>
          <w:rFonts w:ascii="Arial" w:hAnsi="Arial"/>
          <w:b/>
          <w:sz w:val="18"/>
          <w:u w:val="single"/>
        </w:rPr>
        <w:tab/>
        <w:t>PROTIHLUKOVÁ A PROTIOTŘESOVÁ OPATŘENÍ</w:t>
      </w:r>
    </w:p>
    <w:p w:rsidR="00835D37" w:rsidRPr="00FC5667" w:rsidRDefault="00835D37">
      <w:pPr>
        <w:spacing w:before="120"/>
        <w:rPr>
          <w:rFonts w:ascii="Arial" w:hAnsi="Arial"/>
          <w:b/>
          <w:sz w:val="18"/>
          <w:u w:val="single"/>
        </w:rPr>
      </w:pPr>
    </w:p>
    <w:p w:rsidR="00835D37" w:rsidRPr="00FC5667" w:rsidRDefault="00835D37">
      <w:pPr>
        <w:ind w:left="709"/>
        <w:rPr>
          <w:rFonts w:ascii="Arial" w:hAnsi="Arial"/>
          <w:sz w:val="18"/>
        </w:rPr>
      </w:pPr>
      <w:r w:rsidRPr="00FC5667">
        <w:rPr>
          <w:rFonts w:ascii="Arial" w:hAnsi="Arial"/>
          <w:sz w:val="18"/>
        </w:rPr>
        <w:t xml:space="preserve">Při zpracování koncepce </w:t>
      </w:r>
      <w:proofErr w:type="spellStart"/>
      <w:r w:rsidRPr="00FC5667">
        <w:rPr>
          <w:rFonts w:ascii="Arial" w:hAnsi="Arial"/>
          <w:sz w:val="18"/>
        </w:rPr>
        <w:t>vzt</w:t>
      </w:r>
      <w:proofErr w:type="spellEnd"/>
      <w:r w:rsidRPr="00FC5667">
        <w:rPr>
          <w:rFonts w:ascii="Arial" w:hAnsi="Arial"/>
          <w:sz w:val="18"/>
        </w:rPr>
        <w:t xml:space="preserve"> zařízení bylo důsledně dbáno na ochranu proti šíření hluku a vibrací vzduchotechnickými zařízeními. Potrubní rozvody budou na ventilátory napojeny přes tlumicí manžety, potrubní rozvody budou zavěšeny pomocí závěsů s tlumicí gumou. Všechny prostupy </w:t>
      </w:r>
      <w:proofErr w:type="spellStart"/>
      <w:r w:rsidRPr="00FC5667">
        <w:rPr>
          <w:rFonts w:ascii="Arial" w:hAnsi="Arial"/>
          <w:sz w:val="18"/>
        </w:rPr>
        <w:t>vzt</w:t>
      </w:r>
      <w:proofErr w:type="spellEnd"/>
      <w:r w:rsidRPr="00FC5667">
        <w:rPr>
          <w:rFonts w:ascii="Arial" w:hAnsi="Arial"/>
          <w:sz w:val="18"/>
        </w:rPr>
        <w:t xml:space="preserve"> potrubí stavebními konstrukcemi budou řádně stavebně utěsněny. Do potrubí budou vloženy tlumiče hluku.</w:t>
      </w:r>
      <w:r w:rsidR="00BC2AB5" w:rsidRPr="00FC5667">
        <w:rPr>
          <w:rFonts w:ascii="Arial" w:hAnsi="Arial"/>
          <w:sz w:val="18"/>
        </w:rPr>
        <w:t xml:space="preserve"> Hluky zařízení ovlivňující úroveň hluku do venkovního prostředí </w:t>
      </w:r>
      <w:r w:rsidR="00FC5667">
        <w:rPr>
          <w:rFonts w:ascii="Arial" w:hAnsi="Arial"/>
          <w:sz w:val="18"/>
        </w:rPr>
        <w:t>nepřekročí 50dB(A) v denní době, 45</w:t>
      </w:r>
      <w:r w:rsidR="004325FF" w:rsidRPr="00FC5667">
        <w:rPr>
          <w:rFonts w:ascii="Arial" w:hAnsi="Arial"/>
          <w:sz w:val="18"/>
        </w:rPr>
        <w:t>dB(A) v noční době na hranici objektu.</w:t>
      </w:r>
      <w:r w:rsidR="00BC2AB5" w:rsidRPr="00FC5667">
        <w:rPr>
          <w:rFonts w:ascii="Arial" w:hAnsi="Arial"/>
          <w:sz w:val="18"/>
        </w:rPr>
        <w:t xml:space="preserve"> Pro vnitřní prostory budou splněny přípustné hladiny hluku dle </w:t>
      </w:r>
      <w:r w:rsidR="002713BB" w:rsidRPr="00FC5667">
        <w:rPr>
          <w:rFonts w:ascii="Arial" w:hAnsi="Arial"/>
          <w:sz w:val="18"/>
        </w:rPr>
        <w:t xml:space="preserve">nařízení vlády </w:t>
      </w:r>
      <w:r w:rsidR="00BF78DF" w:rsidRPr="00FC5667">
        <w:rPr>
          <w:rFonts w:ascii="Arial" w:hAnsi="Arial"/>
          <w:sz w:val="18"/>
        </w:rPr>
        <w:t>272/2011</w:t>
      </w:r>
      <w:r w:rsidR="006C5E31" w:rsidRPr="00FC5667">
        <w:rPr>
          <w:rFonts w:ascii="Arial" w:hAnsi="Arial"/>
          <w:sz w:val="18"/>
        </w:rPr>
        <w:t xml:space="preserve"> </w:t>
      </w:r>
      <w:r w:rsidR="00CE2488" w:rsidRPr="00FC5667">
        <w:rPr>
          <w:rFonts w:ascii="Arial" w:hAnsi="Arial"/>
          <w:sz w:val="18"/>
        </w:rPr>
        <w:t>sb. k</w:t>
      </w:r>
      <w:r w:rsidR="002713BB" w:rsidRPr="00FC5667">
        <w:rPr>
          <w:rFonts w:ascii="Arial" w:hAnsi="Arial"/>
          <w:sz w:val="18"/>
        </w:rPr>
        <w:t>teré čin</w:t>
      </w:r>
      <w:r w:rsidR="00116DB2">
        <w:rPr>
          <w:rFonts w:ascii="Arial" w:hAnsi="Arial"/>
          <w:sz w:val="18"/>
        </w:rPr>
        <w:t xml:space="preserve">í </w:t>
      </w:r>
      <w:proofErr w:type="spellStart"/>
      <w:r w:rsidR="00116DB2">
        <w:rPr>
          <w:rFonts w:ascii="Arial" w:hAnsi="Arial"/>
          <w:sz w:val="18"/>
        </w:rPr>
        <w:t>Lwa</w:t>
      </w:r>
      <w:proofErr w:type="spellEnd"/>
      <w:r w:rsidR="00116DB2">
        <w:rPr>
          <w:rFonts w:ascii="Arial" w:hAnsi="Arial"/>
          <w:sz w:val="18"/>
        </w:rPr>
        <w:t xml:space="preserve">=60 </w:t>
      </w:r>
      <w:proofErr w:type="gramStart"/>
      <w:r w:rsidR="00116DB2">
        <w:rPr>
          <w:rFonts w:ascii="Arial" w:hAnsi="Arial"/>
          <w:sz w:val="18"/>
        </w:rPr>
        <w:t>dB(A), i když</w:t>
      </w:r>
      <w:proofErr w:type="gramEnd"/>
      <w:r w:rsidR="00116DB2">
        <w:rPr>
          <w:rFonts w:ascii="Arial" w:hAnsi="Arial"/>
          <w:sz w:val="18"/>
        </w:rPr>
        <w:t xml:space="preserve"> se v tomto smyslu nejedná o trvalé pracoviště.</w:t>
      </w:r>
      <w:ins w:id="5" w:author="Türk Tomáš" w:date="2014-06-30T09:19:00Z">
        <w:r w:rsidR="00E14DCA">
          <w:rPr>
            <w:rFonts w:ascii="Arial" w:hAnsi="Arial"/>
            <w:sz w:val="18"/>
          </w:rPr>
          <w:tab/>
        </w:r>
      </w:ins>
    </w:p>
    <w:p w:rsidR="0003543D" w:rsidRPr="00292D61" w:rsidRDefault="0003543D">
      <w:pPr>
        <w:ind w:left="709"/>
        <w:rPr>
          <w:rFonts w:ascii="Arial" w:hAnsi="Arial"/>
          <w:strike/>
          <w:sz w:val="18"/>
        </w:rPr>
      </w:pPr>
    </w:p>
    <w:p w:rsidR="0003543D" w:rsidRPr="00FA59A1" w:rsidRDefault="0003543D" w:rsidP="0003543D">
      <w:pPr>
        <w:spacing w:before="120"/>
        <w:rPr>
          <w:rFonts w:ascii="Arial" w:hAnsi="Arial"/>
          <w:b/>
          <w:sz w:val="18"/>
          <w:u w:val="single"/>
        </w:rPr>
      </w:pPr>
      <w:r w:rsidRPr="00FA59A1">
        <w:rPr>
          <w:rFonts w:ascii="Arial" w:hAnsi="Arial"/>
          <w:b/>
          <w:sz w:val="18"/>
          <w:u w:val="single"/>
        </w:rPr>
        <w:t>7.</w:t>
      </w:r>
      <w:r w:rsidRPr="00FA59A1">
        <w:rPr>
          <w:rFonts w:ascii="Arial" w:hAnsi="Arial"/>
          <w:b/>
          <w:sz w:val="18"/>
          <w:u w:val="single"/>
        </w:rPr>
        <w:tab/>
        <w:t>PROTIPOŽÁRNÍ OPATŘENÍ</w:t>
      </w:r>
    </w:p>
    <w:p w:rsidR="0003543D" w:rsidRPr="00FA59A1" w:rsidRDefault="0003543D" w:rsidP="0003543D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z w:val="18"/>
        </w:rPr>
      </w:pPr>
    </w:p>
    <w:p w:rsidR="0003543D" w:rsidRPr="00FA59A1" w:rsidRDefault="0003543D" w:rsidP="0003543D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z w:val="18"/>
        </w:rPr>
      </w:pPr>
      <w:r w:rsidRPr="00FA59A1">
        <w:rPr>
          <w:rFonts w:ascii="Arial" w:hAnsi="Arial"/>
          <w:sz w:val="18"/>
        </w:rPr>
        <w:t>S ohledem na protipožární ochranu objektu je možno rozdělit zařízení na:</w:t>
      </w:r>
    </w:p>
    <w:p w:rsidR="0003543D" w:rsidRPr="00FA59A1" w:rsidRDefault="0003543D" w:rsidP="0003543D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z w:val="18"/>
        </w:rPr>
      </w:pPr>
      <w:r w:rsidRPr="00FA59A1">
        <w:rPr>
          <w:rFonts w:ascii="Arial" w:hAnsi="Arial"/>
          <w:sz w:val="18"/>
        </w:rPr>
        <w:t xml:space="preserve">- prvky aktivního rázu, které pracují při vzniku požáru a zajišťují bezpečný únik osob z objektu. Tyto prvky v rámci </w:t>
      </w:r>
      <w:r w:rsidR="006A5F4A">
        <w:rPr>
          <w:rFonts w:ascii="Arial" w:hAnsi="Arial"/>
          <w:sz w:val="18"/>
        </w:rPr>
        <w:t xml:space="preserve">tohoto projektu </w:t>
      </w:r>
      <w:r w:rsidRPr="00FA59A1">
        <w:rPr>
          <w:rFonts w:ascii="Arial" w:hAnsi="Arial"/>
          <w:sz w:val="18"/>
        </w:rPr>
        <w:t xml:space="preserve">techniky prostředí nejsou uvažovány </w:t>
      </w:r>
    </w:p>
    <w:p w:rsidR="0003543D" w:rsidRPr="00FA59A1" w:rsidRDefault="0003543D" w:rsidP="0003543D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z w:val="18"/>
        </w:rPr>
      </w:pPr>
      <w:r w:rsidRPr="00FA59A1">
        <w:rPr>
          <w:rFonts w:ascii="Arial" w:hAnsi="Arial"/>
          <w:sz w:val="18"/>
        </w:rPr>
        <w:t>- prvky pasivního rázu, které zabraňují šíření požáru po budově a které budou spočívat především v následujících opatřeních:</w:t>
      </w:r>
    </w:p>
    <w:p w:rsidR="0003543D" w:rsidRDefault="0003543D" w:rsidP="0003543D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z w:val="18"/>
        </w:rPr>
      </w:pPr>
      <w:r w:rsidRPr="00FA59A1">
        <w:rPr>
          <w:rFonts w:ascii="Arial" w:hAnsi="Arial"/>
          <w:sz w:val="18"/>
        </w:rPr>
        <w:t xml:space="preserve">- v  případě, že potrubí prochází požárním předělem má menší průřez než </w:t>
      </w:r>
      <w:smartTag w:uri="urn:schemas-microsoft-com:office:smarttags" w:element="metricconverter">
        <w:smartTagPr>
          <w:attr w:name="ProductID" w:val="0,04 m2"/>
        </w:smartTagPr>
        <w:r w:rsidRPr="00FA59A1">
          <w:rPr>
            <w:rFonts w:ascii="Arial" w:hAnsi="Arial"/>
            <w:sz w:val="18"/>
          </w:rPr>
          <w:t>0,04 m2</w:t>
        </w:r>
      </w:smartTag>
      <w:r w:rsidRPr="00FA59A1">
        <w:rPr>
          <w:rFonts w:ascii="Arial" w:hAnsi="Arial"/>
          <w:sz w:val="18"/>
        </w:rPr>
        <w:t xml:space="preserve"> a vzdálenost k dalšímu takovému potrubí je větší než </w:t>
      </w:r>
      <w:smartTag w:uri="urn:schemas-microsoft-com:office:smarttags" w:element="metricconverter">
        <w:smartTagPr>
          <w:attr w:name="ProductID" w:val="0,5 m"/>
        </w:smartTagPr>
        <w:r w:rsidRPr="00FA59A1">
          <w:rPr>
            <w:rFonts w:ascii="Arial" w:hAnsi="Arial"/>
            <w:sz w:val="18"/>
          </w:rPr>
          <w:t>0,5 m</w:t>
        </w:r>
      </w:smartTag>
      <w:r w:rsidRPr="00FA59A1">
        <w:rPr>
          <w:rFonts w:ascii="Arial" w:hAnsi="Arial"/>
          <w:sz w:val="18"/>
        </w:rPr>
        <w:t xml:space="preserve">, nejsou žádná protipožární opatření nutná. </w:t>
      </w:r>
      <w:r w:rsidRPr="00116DB2">
        <w:rPr>
          <w:rFonts w:ascii="Arial" w:hAnsi="Arial"/>
          <w:sz w:val="18"/>
        </w:rPr>
        <w:t>Pouze prostup potrubí bude opatřen požární ucpávkou.</w:t>
      </w:r>
      <w:r w:rsidR="00116DB2" w:rsidRPr="00116DB2">
        <w:rPr>
          <w:rFonts w:ascii="Arial" w:hAnsi="Arial"/>
          <w:sz w:val="18"/>
        </w:rPr>
        <w:t xml:space="preserve"> </w:t>
      </w:r>
      <w:r w:rsidR="00116DB2" w:rsidRPr="00FA59A1">
        <w:rPr>
          <w:rFonts w:ascii="Arial" w:hAnsi="Arial"/>
          <w:sz w:val="18"/>
        </w:rPr>
        <w:t xml:space="preserve">Tyto prvky v rámci </w:t>
      </w:r>
      <w:r w:rsidR="00116DB2">
        <w:rPr>
          <w:rFonts w:ascii="Arial" w:hAnsi="Arial"/>
          <w:sz w:val="18"/>
        </w:rPr>
        <w:t xml:space="preserve">tohoto projektu </w:t>
      </w:r>
      <w:r w:rsidR="00116DB2" w:rsidRPr="00FA59A1">
        <w:rPr>
          <w:rFonts w:ascii="Arial" w:hAnsi="Arial"/>
          <w:sz w:val="18"/>
        </w:rPr>
        <w:t>techniky prostředí nejsou uvažovány</w:t>
      </w:r>
      <w:r w:rsidR="00116DB2">
        <w:rPr>
          <w:rFonts w:ascii="Arial" w:hAnsi="Arial"/>
          <w:sz w:val="18"/>
        </w:rPr>
        <w:t>.</w:t>
      </w:r>
    </w:p>
    <w:p w:rsidR="001E5E23" w:rsidRPr="00116DB2" w:rsidRDefault="001E5E23" w:rsidP="0003543D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z w:val="18"/>
        </w:rPr>
      </w:pPr>
    </w:p>
    <w:p w:rsidR="0003543D" w:rsidRPr="00292D61" w:rsidRDefault="0003543D" w:rsidP="0003543D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trike/>
          <w:sz w:val="18"/>
        </w:rPr>
      </w:pPr>
    </w:p>
    <w:p w:rsidR="006A5F4A" w:rsidRDefault="006A5F4A" w:rsidP="006A5F4A">
      <w:pPr>
        <w:spacing w:before="120"/>
        <w:rPr>
          <w:rFonts w:ascii="Arial" w:hAnsi="Arial"/>
          <w:b/>
          <w:sz w:val="18"/>
          <w:u w:val="single"/>
        </w:rPr>
      </w:pPr>
      <w:r>
        <w:rPr>
          <w:rFonts w:ascii="Arial" w:hAnsi="Arial"/>
          <w:b/>
          <w:sz w:val="18"/>
          <w:u w:val="single"/>
        </w:rPr>
        <w:t>8.</w:t>
      </w:r>
      <w:r>
        <w:rPr>
          <w:rFonts w:ascii="Arial" w:hAnsi="Arial"/>
          <w:b/>
          <w:sz w:val="18"/>
          <w:u w:val="single"/>
        </w:rPr>
        <w:tab/>
        <w:t>OBECNÉ POŽADAVKY NA REALIZACI DÍLA</w:t>
      </w:r>
    </w:p>
    <w:p w:rsidR="006A5F4A" w:rsidRDefault="006A5F4A" w:rsidP="006A5F4A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z w:val="18"/>
        </w:rPr>
      </w:pPr>
    </w:p>
    <w:p w:rsidR="006A5F4A" w:rsidRPr="00C211E4" w:rsidRDefault="006A5F4A" w:rsidP="006A5F4A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z w:val="18"/>
        </w:rPr>
      </w:pPr>
      <w:r w:rsidRPr="00C211E4">
        <w:rPr>
          <w:rFonts w:ascii="Arial" w:hAnsi="Arial"/>
          <w:sz w:val="18"/>
        </w:rPr>
        <w:t xml:space="preserve">Před zahájením prací musí dodavatel vzduchotechniky zpracovat </w:t>
      </w:r>
      <w:r w:rsidR="00C0609D">
        <w:rPr>
          <w:rFonts w:ascii="Arial" w:hAnsi="Arial"/>
          <w:sz w:val="18"/>
        </w:rPr>
        <w:t xml:space="preserve">prováděcí projekt a </w:t>
      </w:r>
      <w:r w:rsidRPr="00C211E4">
        <w:rPr>
          <w:rFonts w:ascii="Arial" w:hAnsi="Arial"/>
          <w:sz w:val="18"/>
        </w:rPr>
        <w:t xml:space="preserve">dodavatelskou dokumentaci. V dokumentaci budou uvedeny montážní způsoby, veškeré detaily konstrukčního rázu, detaily připojení a uložení nutné pro realizaci montáže vzduchotechniky. Dokumentace bude též obsahovat veškeré změny vyplývající z odsouhlasené záměny výrobků a detaily interiérového rázu (mřížky, štěrbiny </w:t>
      </w:r>
      <w:r>
        <w:rPr>
          <w:rFonts w:ascii="Arial" w:hAnsi="Arial"/>
          <w:sz w:val="18"/>
        </w:rPr>
        <w:t>apod.</w:t>
      </w:r>
      <w:r w:rsidRPr="00C211E4">
        <w:rPr>
          <w:rFonts w:ascii="Arial" w:hAnsi="Arial"/>
          <w:sz w:val="18"/>
        </w:rPr>
        <w:t xml:space="preserve">). Dodavatel vzduchotechniky musí zdokumentovat změny tras a polohy </w:t>
      </w:r>
      <w:proofErr w:type="spellStart"/>
      <w:r w:rsidRPr="00C211E4">
        <w:rPr>
          <w:rFonts w:ascii="Arial" w:hAnsi="Arial"/>
          <w:sz w:val="18"/>
        </w:rPr>
        <w:t>vzt</w:t>
      </w:r>
      <w:proofErr w:type="spellEnd"/>
      <w:r w:rsidRPr="00C211E4">
        <w:rPr>
          <w:rFonts w:ascii="Arial" w:hAnsi="Arial"/>
          <w:sz w:val="18"/>
        </w:rPr>
        <w:t xml:space="preserve">. zařízení (distribuční prvky, ventilátory a pod) vyplývající z časového postupu výstavby a prostorové koordinace profesí, veškeré změny vyplynulé z možných odchylek vzniklých při realizaci stavební části (posun příček) a z nutných konstrukčních detailů.   </w:t>
      </w:r>
    </w:p>
    <w:p w:rsidR="006A5F4A" w:rsidRPr="00C211E4" w:rsidRDefault="006A5F4A" w:rsidP="006A5F4A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z w:val="18"/>
        </w:rPr>
      </w:pPr>
      <w:r w:rsidRPr="00C211E4">
        <w:rPr>
          <w:rFonts w:ascii="Arial" w:hAnsi="Arial"/>
          <w:sz w:val="18"/>
        </w:rPr>
        <w:t>I když realizace a montáž vzduchotechnických zařízení v rámci tohoto projektu nevyžaduje zvláštních speciálních montážních postupů, je nutno aby toto prováděla specializovaná firma mající s obdobnými realizacemi již zkušenosti.</w:t>
      </w:r>
    </w:p>
    <w:p w:rsidR="006A5F4A" w:rsidRPr="00C211E4" w:rsidRDefault="006A5F4A" w:rsidP="006A5F4A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z w:val="18"/>
        </w:rPr>
      </w:pPr>
      <w:r w:rsidRPr="00C211E4">
        <w:rPr>
          <w:rFonts w:ascii="Arial" w:hAnsi="Arial"/>
          <w:sz w:val="18"/>
        </w:rPr>
        <w:t xml:space="preserve">Jedná se především o technologické postupy montáže, uchycení potrubí a jeho prvků ke stavební konstrukci, uchycení a uložení rotačních strojů ve strojovnách i mimo nich. Průchody potrubí stavební konstrukcí je nutno provádět tak, aby vibrace od provozu vzduchotechnických zařízení nebyly přenášeny do stavby (obalení potrubí </w:t>
      </w:r>
      <w:r w:rsidRPr="00C211E4">
        <w:rPr>
          <w:rFonts w:ascii="Arial" w:hAnsi="Arial"/>
          <w:sz w:val="18"/>
        </w:rPr>
        <w:lastRenderedPageBreak/>
        <w:t>měkkým materiálem, minerální vatou a dozdění se začištěním čela prostupu trvale pružným tmelem). Uchycení potrubí ke stavební konstrukci se předpokládá pomocí kovových hmoždinek, závitových tyčí, kovového úchytu pevně připevněného k potrubí, pružného podložení a matice umožňující výškové nastavení potrubí.</w:t>
      </w:r>
    </w:p>
    <w:p w:rsidR="006A5F4A" w:rsidRPr="00C211E4" w:rsidRDefault="006A5F4A" w:rsidP="006A5F4A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z w:val="18"/>
        </w:rPr>
      </w:pPr>
      <w:r w:rsidRPr="00C211E4">
        <w:rPr>
          <w:rFonts w:ascii="Arial" w:hAnsi="Arial"/>
          <w:sz w:val="18"/>
        </w:rPr>
        <w:t>Dále je nutno pro dodávku a montáž používat zařízení a výrobků, které jsou v bezvadném technickém stavu, mají příslušné atesty, osvědčení a schválení o možnosti jejich použití v České republice.</w:t>
      </w:r>
    </w:p>
    <w:p w:rsidR="006A5F4A" w:rsidRPr="00C211E4" w:rsidRDefault="006A5F4A" w:rsidP="006A5F4A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z w:val="18"/>
        </w:rPr>
      </w:pPr>
      <w:r w:rsidRPr="00C211E4">
        <w:rPr>
          <w:rFonts w:ascii="Arial" w:hAnsi="Arial"/>
          <w:sz w:val="18"/>
        </w:rPr>
        <w:t>Případné částečné demontáže jednotlivých funkčních celků je nutno dojednat s výrobcem</w:t>
      </w:r>
      <w:r>
        <w:rPr>
          <w:rFonts w:ascii="Arial" w:hAnsi="Arial"/>
          <w:sz w:val="18"/>
        </w:rPr>
        <w:t>/dodavatelem</w:t>
      </w:r>
      <w:r w:rsidRPr="00C211E4">
        <w:rPr>
          <w:rFonts w:ascii="Arial" w:hAnsi="Arial"/>
          <w:sz w:val="18"/>
        </w:rPr>
        <w:t xml:space="preserve"> zařízení z důvodů jeho provozní spolehlivosti a převzetí záruk.</w:t>
      </w:r>
    </w:p>
    <w:p w:rsidR="006A5F4A" w:rsidRPr="00C211E4" w:rsidRDefault="006A5F4A" w:rsidP="006A5F4A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z w:val="18"/>
        </w:rPr>
      </w:pPr>
      <w:r w:rsidRPr="00C211E4">
        <w:rPr>
          <w:rFonts w:ascii="Arial" w:hAnsi="Arial"/>
          <w:sz w:val="18"/>
        </w:rPr>
        <w:t>Před zahájením montáže a dodávek je nutno při převzetí staveniště zkontrolovat, zda projektové řešení odpovídá skutečnosti na stavbě a zařízení lze do daného prostoru umístit. Bez této kontroly dodavatele není možno brát odpovědnost za škody vzniklé dodávkou, kterou není možno do tohoto prostoru umís</w:t>
      </w:r>
      <w:r w:rsidR="001D70E7">
        <w:rPr>
          <w:rFonts w:ascii="Arial" w:hAnsi="Arial"/>
          <w:sz w:val="18"/>
        </w:rPr>
        <w:t xml:space="preserve">tit. Veškeré interiérové prvky </w:t>
      </w:r>
      <w:r w:rsidRPr="00C211E4">
        <w:rPr>
          <w:rFonts w:ascii="Arial" w:hAnsi="Arial"/>
          <w:sz w:val="18"/>
        </w:rPr>
        <w:t>je nutno si nechat</w:t>
      </w:r>
      <w:r>
        <w:rPr>
          <w:rFonts w:ascii="Arial" w:hAnsi="Arial"/>
          <w:sz w:val="18"/>
        </w:rPr>
        <w:t xml:space="preserve"> po estetické stránce schválit </w:t>
      </w:r>
      <w:r w:rsidRPr="00C211E4">
        <w:rPr>
          <w:rFonts w:ascii="Arial" w:hAnsi="Arial"/>
          <w:sz w:val="18"/>
        </w:rPr>
        <w:t>investorem (architektem).</w:t>
      </w:r>
    </w:p>
    <w:p w:rsidR="006A5F4A" w:rsidRPr="00C211E4" w:rsidRDefault="00105280" w:rsidP="006A5F4A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z w:val="18"/>
        </w:rPr>
      </w:pPr>
      <w:r>
        <w:rPr>
          <w:rFonts w:ascii="Arial" w:hAnsi="Arial"/>
          <w:sz w:val="18"/>
        </w:rPr>
        <w:t>V</w:t>
      </w:r>
      <w:r w:rsidR="006A5F4A" w:rsidRPr="00C211E4">
        <w:rPr>
          <w:rFonts w:ascii="Arial" w:hAnsi="Arial"/>
          <w:sz w:val="18"/>
        </w:rPr>
        <w:t xml:space="preserve"> průběhu realizace díla </w:t>
      </w:r>
      <w:r>
        <w:rPr>
          <w:rFonts w:ascii="Arial" w:hAnsi="Arial"/>
          <w:sz w:val="18"/>
        </w:rPr>
        <w:t xml:space="preserve">bude zajištěn </w:t>
      </w:r>
      <w:r w:rsidR="006A5F4A" w:rsidRPr="00C211E4">
        <w:rPr>
          <w:rFonts w:ascii="Arial" w:hAnsi="Arial"/>
          <w:sz w:val="18"/>
        </w:rPr>
        <w:t>odborný dohled nad úplností a správností dodávek a montáže vzduchotechniky formou technických a autorských dozorů.</w:t>
      </w:r>
    </w:p>
    <w:p w:rsidR="006A5F4A" w:rsidRPr="00C211E4" w:rsidRDefault="006A5F4A" w:rsidP="006A5F4A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z w:val="18"/>
        </w:rPr>
      </w:pPr>
      <w:r w:rsidRPr="00C211E4">
        <w:rPr>
          <w:rFonts w:ascii="Arial" w:hAnsi="Arial"/>
          <w:sz w:val="18"/>
        </w:rPr>
        <w:t>Po skončení montáže je nutno provést komplexní zkoušky</w:t>
      </w:r>
      <w:r>
        <w:rPr>
          <w:rFonts w:ascii="Arial" w:hAnsi="Arial"/>
          <w:sz w:val="18"/>
        </w:rPr>
        <w:t>,</w:t>
      </w:r>
      <w:r w:rsidRPr="00C211E4">
        <w:rPr>
          <w:rFonts w:ascii="Arial" w:hAnsi="Arial"/>
          <w:sz w:val="18"/>
        </w:rPr>
        <w:t xml:space="preserve"> při kterých je nutno prokázat funkčnost zařízení. Dále je nutno před tímto komplexním vyzkoušením provést jemné </w:t>
      </w:r>
      <w:proofErr w:type="spellStart"/>
      <w:r w:rsidRPr="00C211E4">
        <w:rPr>
          <w:rFonts w:ascii="Arial" w:hAnsi="Arial"/>
          <w:sz w:val="18"/>
        </w:rPr>
        <w:t>zaregulování</w:t>
      </w:r>
      <w:proofErr w:type="spellEnd"/>
      <w:r w:rsidRPr="00C211E4">
        <w:rPr>
          <w:rFonts w:ascii="Arial" w:hAnsi="Arial"/>
          <w:sz w:val="18"/>
        </w:rPr>
        <w:t xml:space="preserve"> systému tak, aby bylo v této fázi dosaženo projektových parametrů. Dále je nutno zajistit, aby toto </w:t>
      </w:r>
      <w:proofErr w:type="spellStart"/>
      <w:r w:rsidRPr="00C211E4">
        <w:rPr>
          <w:rFonts w:ascii="Arial" w:hAnsi="Arial"/>
          <w:sz w:val="18"/>
        </w:rPr>
        <w:t>zaregulování</w:t>
      </w:r>
      <w:proofErr w:type="spellEnd"/>
      <w:r w:rsidRPr="00C211E4">
        <w:rPr>
          <w:rFonts w:ascii="Arial" w:hAnsi="Arial"/>
          <w:sz w:val="18"/>
        </w:rPr>
        <w:t xml:space="preserve"> bylo provedeno po určité době provozu budovy a byly tak eliminovány některé nedostatky v provozu, které nemohl projekt zohlednit (obsazenost místností, technologické vybavení, vznik škodlivin ať průběžný nebo dočasný) nebo provoz budovy bude takový, že provozování zařízení bu</w:t>
      </w:r>
      <w:r>
        <w:rPr>
          <w:rFonts w:ascii="Arial" w:hAnsi="Arial"/>
          <w:sz w:val="18"/>
        </w:rPr>
        <w:t xml:space="preserve">de možno efektivněji provozovat, </w:t>
      </w:r>
      <w:r w:rsidRPr="00C211E4">
        <w:rPr>
          <w:rFonts w:ascii="Arial" w:hAnsi="Arial"/>
          <w:sz w:val="18"/>
        </w:rPr>
        <w:t>než předpokládal projekt.</w:t>
      </w:r>
    </w:p>
    <w:p w:rsidR="006A5F4A" w:rsidRDefault="006A5F4A" w:rsidP="006A5F4A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z w:val="18"/>
        </w:rPr>
      </w:pPr>
      <w:r w:rsidRPr="00C211E4">
        <w:rPr>
          <w:rFonts w:ascii="Arial" w:hAnsi="Arial"/>
          <w:sz w:val="18"/>
        </w:rPr>
        <w:t>Toto platí i pro ostatní profese, které mají přímý dopad na chod vzduchotechnických zařízení, zejména měření a regulace.</w:t>
      </w:r>
    </w:p>
    <w:p w:rsidR="006A5F4A" w:rsidRDefault="006A5F4A" w:rsidP="006A5F4A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z w:val="18"/>
        </w:rPr>
      </w:pPr>
    </w:p>
    <w:p w:rsidR="006A5F4A" w:rsidRPr="006A5F4A" w:rsidRDefault="006A5F4A" w:rsidP="006A5F4A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z w:val="18"/>
        </w:rPr>
      </w:pPr>
      <w:r w:rsidRPr="006A5F4A">
        <w:rPr>
          <w:rFonts w:ascii="Arial" w:hAnsi="Arial"/>
          <w:sz w:val="18"/>
        </w:rPr>
        <w:t>Seznam nutných kontrol a zkoušek:</w:t>
      </w:r>
    </w:p>
    <w:p w:rsidR="006A5F4A" w:rsidRPr="006A5F4A" w:rsidRDefault="006A5F4A" w:rsidP="006A5F4A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z w:val="18"/>
        </w:rPr>
      </w:pPr>
      <w:r w:rsidRPr="006A5F4A">
        <w:rPr>
          <w:rFonts w:ascii="Arial" w:hAnsi="Arial"/>
          <w:sz w:val="18"/>
        </w:rPr>
        <w:t>Vizuální prohlídka celého systému</w:t>
      </w:r>
    </w:p>
    <w:p w:rsidR="006A5F4A" w:rsidRPr="006A5F4A" w:rsidRDefault="006A5F4A" w:rsidP="006A5F4A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z w:val="18"/>
        </w:rPr>
      </w:pPr>
      <w:r w:rsidRPr="006A5F4A">
        <w:rPr>
          <w:rFonts w:ascii="Arial" w:hAnsi="Arial"/>
          <w:sz w:val="18"/>
        </w:rPr>
        <w:t xml:space="preserve">Kontrola pracovních náplní úpravny </w:t>
      </w:r>
      <w:r>
        <w:rPr>
          <w:rFonts w:ascii="Arial" w:hAnsi="Arial"/>
          <w:sz w:val="18"/>
        </w:rPr>
        <w:t>chladiva</w:t>
      </w:r>
      <w:r w:rsidRPr="006A5F4A">
        <w:rPr>
          <w:rFonts w:ascii="Arial" w:hAnsi="Arial"/>
          <w:sz w:val="18"/>
        </w:rPr>
        <w:t xml:space="preserve"> a zkouška těsnosti potrubí – autorizovaný servis</w:t>
      </w:r>
    </w:p>
    <w:p w:rsidR="006A5F4A" w:rsidRPr="006A5F4A" w:rsidRDefault="006A5F4A" w:rsidP="006A5F4A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z w:val="18"/>
        </w:rPr>
      </w:pPr>
      <w:r w:rsidRPr="006A5F4A">
        <w:rPr>
          <w:rFonts w:ascii="Arial" w:hAnsi="Arial"/>
          <w:sz w:val="18"/>
        </w:rPr>
        <w:t>Kontrola dosažení technologických předpokladů projektu (teploty, tlaky, průtoky)</w:t>
      </w:r>
    </w:p>
    <w:p w:rsidR="006A5F4A" w:rsidRPr="006A5F4A" w:rsidRDefault="006A5F4A" w:rsidP="006A5F4A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z w:val="18"/>
        </w:rPr>
      </w:pPr>
      <w:r w:rsidRPr="006A5F4A">
        <w:rPr>
          <w:rFonts w:ascii="Arial" w:hAnsi="Arial"/>
          <w:sz w:val="18"/>
        </w:rPr>
        <w:t>Kontrola uložení potrubí</w:t>
      </w:r>
    </w:p>
    <w:p w:rsidR="006A5F4A" w:rsidRPr="006A5F4A" w:rsidRDefault="006A5F4A" w:rsidP="006A5F4A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z w:val="18"/>
        </w:rPr>
      </w:pPr>
      <w:r w:rsidRPr="006A5F4A">
        <w:rPr>
          <w:rFonts w:ascii="Arial" w:hAnsi="Arial"/>
          <w:sz w:val="18"/>
        </w:rPr>
        <w:t>Kontrola správné funkce měřících a regulačních armatur</w:t>
      </w:r>
    </w:p>
    <w:p w:rsidR="006A5F4A" w:rsidRPr="006A5F4A" w:rsidRDefault="006A5F4A" w:rsidP="006A5F4A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z w:val="18"/>
        </w:rPr>
      </w:pPr>
      <w:r w:rsidRPr="006A5F4A">
        <w:rPr>
          <w:rFonts w:ascii="Arial" w:hAnsi="Arial"/>
          <w:sz w:val="18"/>
        </w:rPr>
        <w:t>Kontrola zařízení a systému zda dosahuje jmenovité parametry dané projektem</w:t>
      </w:r>
    </w:p>
    <w:p w:rsidR="006A5F4A" w:rsidRPr="006A5F4A" w:rsidRDefault="006A5F4A" w:rsidP="006A5F4A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z w:val="18"/>
        </w:rPr>
      </w:pPr>
      <w:r w:rsidRPr="006A5F4A">
        <w:rPr>
          <w:rFonts w:ascii="Arial" w:hAnsi="Arial"/>
          <w:sz w:val="18"/>
        </w:rPr>
        <w:t>Přezkoušení elektrických přístrojů a zařízení, kontrola uzemnění a pospojování</w:t>
      </w:r>
    </w:p>
    <w:p w:rsidR="006A5F4A" w:rsidRDefault="006A5F4A" w:rsidP="006A5F4A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z w:val="18"/>
        </w:rPr>
      </w:pPr>
      <w:r w:rsidRPr="006A5F4A">
        <w:rPr>
          <w:rFonts w:ascii="Arial" w:hAnsi="Arial"/>
          <w:sz w:val="18"/>
        </w:rPr>
        <w:t>Provozní zkoušky trvají min. 72 hodin bez větších provozních přestávek (do 60 minut celkem) a v jejím průběhu se dodržují normální provozní parametry zkoušeného zařízení. V průběhu zkoušky se zaškolí budoucí obsluha zařízení, doporučuji účast obsluhy během provozních i ostatních zkoušek, bude proveden záznam o zaškolení obsluhy, zaškolené osoby jsou určeny provozovatelem (investorem). Provozní zkoušky se provedou za účasti dodavatelů všech částí systému, zástupce investora, uživatele a projektanta realizačního projektu. Po ukončení provozních zkoušek se vystaví protokol o provedení provozní zkoušky s uvedením výsledku zkoušky a vše se zapíše do stavebního deníku. Pokud se během provozní zkoušky zjistí závady bránící dokončení zkoušky je nutné zkoušky přerušit odstranit závady a provozní zkoušku opakovat. Pokud se provozní zkouška (předání díla) uskuteční mimo období hlavního provozu systému, je nutné splnit provozní zkoušku v rozsahu, který nám umožňuje daná situace a zpravidla pouze kontrola systému, zda dosahuje jmenovité parametry dané projektem, se uskuteční později již za plného provozu systému opět za účasti všech zainteresovaných stran.</w:t>
      </w:r>
    </w:p>
    <w:p w:rsidR="000959E6" w:rsidRDefault="000959E6" w:rsidP="006A5F4A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z w:val="18"/>
        </w:rPr>
      </w:pPr>
    </w:p>
    <w:p w:rsidR="000959E6" w:rsidRPr="000959E6" w:rsidRDefault="000959E6" w:rsidP="000959E6">
      <w:pPr>
        <w:pStyle w:val="Zkladntext3"/>
        <w:tabs>
          <w:tab w:val="left" w:pos="567"/>
        </w:tabs>
        <w:ind w:left="709"/>
        <w:rPr>
          <w:rFonts w:ascii="Arial" w:hAnsi="Arial"/>
          <w:b/>
          <w:sz w:val="18"/>
        </w:rPr>
      </w:pPr>
      <w:r w:rsidRPr="000959E6">
        <w:rPr>
          <w:rFonts w:ascii="Arial" w:hAnsi="Arial"/>
          <w:b/>
          <w:sz w:val="18"/>
        </w:rPr>
        <w:t xml:space="preserve">Zhotovitel stavby v rámci realizační projektové dokumentace </w:t>
      </w:r>
      <w:r>
        <w:rPr>
          <w:rFonts w:ascii="Arial" w:hAnsi="Arial"/>
          <w:b/>
          <w:sz w:val="18"/>
        </w:rPr>
        <w:t xml:space="preserve">dále </w:t>
      </w:r>
      <w:r w:rsidRPr="000959E6">
        <w:rPr>
          <w:rFonts w:ascii="Arial" w:hAnsi="Arial"/>
          <w:b/>
          <w:sz w:val="18"/>
        </w:rPr>
        <w:t>zajistí:</w:t>
      </w:r>
    </w:p>
    <w:p w:rsidR="000959E6" w:rsidRPr="000959E6" w:rsidRDefault="000959E6" w:rsidP="000959E6">
      <w:pPr>
        <w:pStyle w:val="Zkladntext3"/>
        <w:numPr>
          <w:ilvl w:val="0"/>
          <w:numId w:val="8"/>
        </w:numPr>
        <w:tabs>
          <w:tab w:val="left" w:pos="567"/>
        </w:tabs>
        <w:rPr>
          <w:rFonts w:ascii="Arial" w:hAnsi="Arial"/>
          <w:sz w:val="18"/>
        </w:rPr>
      </w:pPr>
      <w:r w:rsidRPr="000959E6">
        <w:rPr>
          <w:rFonts w:ascii="Arial" w:hAnsi="Arial"/>
          <w:sz w:val="18"/>
        </w:rPr>
        <w:t xml:space="preserve">Vyřešit protihlukové a </w:t>
      </w:r>
      <w:proofErr w:type="spellStart"/>
      <w:r w:rsidRPr="000959E6">
        <w:rPr>
          <w:rFonts w:ascii="Arial" w:hAnsi="Arial"/>
          <w:sz w:val="18"/>
        </w:rPr>
        <w:t>protiotřesové</w:t>
      </w:r>
      <w:proofErr w:type="spellEnd"/>
      <w:r w:rsidRPr="000959E6">
        <w:rPr>
          <w:rFonts w:ascii="Arial" w:hAnsi="Arial"/>
          <w:sz w:val="18"/>
        </w:rPr>
        <w:t xml:space="preserve"> opatření (doložit výpočtem dle hladin hluku od instalovaného techno</w:t>
      </w:r>
      <w:r>
        <w:rPr>
          <w:rFonts w:ascii="Arial" w:hAnsi="Arial"/>
          <w:sz w:val="18"/>
        </w:rPr>
        <w:t xml:space="preserve">logického zařízení). Posouzení </w:t>
      </w:r>
      <w:r w:rsidRPr="000959E6">
        <w:rPr>
          <w:rFonts w:ascii="Arial" w:hAnsi="Arial"/>
          <w:sz w:val="18"/>
        </w:rPr>
        <w:t>protihlukového opatření osazení vzduchotechnických a chladících jednotek ve vztahu na přenos hluku do nosné konstrukc</w:t>
      </w:r>
      <w:r>
        <w:rPr>
          <w:rFonts w:ascii="Arial" w:hAnsi="Arial"/>
          <w:sz w:val="18"/>
        </w:rPr>
        <w:t xml:space="preserve">e stavby. Měření a vyhodnocení </w:t>
      </w:r>
      <w:r w:rsidRPr="000959E6">
        <w:rPr>
          <w:rFonts w:ascii="Arial" w:hAnsi="Arial"/>
          <w:sz w:val="18"/>
        </w:rPr>
        <w:t>hluku z VZT jednotek a chladících jednotek na chráněný venkovní prostor na ulici Kamenice a areál FN  Brno.</w:t>
      </w:r>
    </w:p>
    <w:p w:rsidR="0034236E" w:rsidRPr="0034236E" w:rsidRDefault="0034236E" w:rsidP="0034236E">
      <w:pPr>
        <w:pStyle w:val="Zkladntext3"/>
        <w:numPr>
          <w:ilvl w:val="0"/>
          <w:numId w:val="8"/>
        </w:numPr>
        <w:tabs>
          <w:tab w:val="left" w:pos="567"/>
        </w:tabs>
        <w:rPr>
          <w:ins w:id="6" w:author="Türk Tomáš" w:date="2014-06-30T09:29:00Z"/>
          <w:rFonts w:ascii="Arial" w:hAnsi="Arial"/>
          <w:sz w:val="18"/>
        </w:rPr>
      </w:pPr>
      <w:ins w:id="7" w:author="Türk Tomáš" w:date="2014-06-30T09:29:00Z">
        <w:r w:rsidRPr="0034236E">
          <w:rPr>
            <w:rFonts w:ascii="Arial" w:hAnsi="Arial"/>
            <w:sz w:val="18"/>
          </w:rPr>
          <w:t>Před a po realizaci VZT zařízení provést měření hluku. Dle výsledků hlukové studie budou provedena příslušná opatření pro zamezení šíření hluku od VZT zařízení do okolí.</w:t>
        </w:r>
      </w:ins>
    </w:p>
    <w:p w:rsidR="0034236E" w:rsidRPr="0034236E" w:rsidRDefault="0034236E" w:rsidP="0034236E">
      <w:pPr>
        <w:pStyle w:val="Zkladntext3"/>
        <w:tabs>
          <w:tab w:val="left" w:pos="567"/>
        </w:tabs>
        <w:ind w:left="720"/>
        <w:rPr>
          <w:ins w:id="8" w:author="Türk Tomáš" w:date="2014-06-30T09:29:00Z"/>
          <w:rFonts w:ascii="Arial" w:hAnsi="Arial"/>
          <w:sz w:val="18"/>
        </w:rPr>
        <w:pPrChange w:id="9" w:author="Türk Tomáš" w:date="2014-06-30T09:29:00Z">
          <w:pPr>
            <w:pStyle w:val="Zkladntext3"/>
            <w:numPr>
              <w:numId w:val="8"/>
            </w:numPr>
            <w:tabs>
              <w:tab w:val="left" w:pos="567"/>
            </w:tabs>
            <w:ind w:left="720" w:hanging="360"/>
          </w:pPr>
        </w:pPrChange>
      </w:pPr>
      <w:ins w:id="10" w:author="Türk Tomáš" w:date="2014-06-30T09:29:00Z">
        <w:r w:rsidRPr="0034236E">
          <w:rPr>
            <w:rFonts w:ascii="Arial" w:hAnsi="Arial"/>
            <w:sz w:val="18"/>
          </w:rPr>
          <w:t xml:space="preserve">Je třeba dodržet hygienický limit pro denní </w:t>
        </w:r>
        <w:proofErr w:type="gramStart"/>
        <w:r w:rsidRPr="0034236E">
          <w:rPr>
            <w:rFonts w:ascii="Arial" w:hAnsi="Arial"/>
            <w:sz w:val="18"/>
          </w:rPr>
          <w:t>dobu : LAeq</w:t>
        </w:r>
        <w:proofErr w:type="gramEnd"/>
        <w:r w:rsidRPr="0034236E">
          <w:rPr>
            <w:rFonts w:ascii="Arial" w:hAnsi="Arial"/>
            <w:sz w:val="18"/>
          </w:rPr>
          <w:t>,8h [dB]= 50 a hygienický limit pro noční dobu : LAeq,1h [dB] = 40</w:t>
        </w:r>
      </w:ins>
    </w:p>
    <w:p w:rsidR="000959E6" w:rsidRPr="000959E6" w:rsidDel="0034236E" w:rsidRDefault="000959E6" w:rsidP="000959E6">
      <w:pPr>
        <w:pStyle w:val="Zkladntext3"/>
        <w:numPr>
          <w:ilvl w:val="0"/>
          <w:numId w:val="8"/>
        </w:numPr>
        <w:tabs>
          <w:tab w:val="left" w:pos="567"/>
        </w:tabs>
        <w:rPr>
          <w:del w:id="11" w:author="Türk Tomáš" w:date="2014-06-30T09:29:00Z"/>
          <w:rFonts w:ascii="Arial" w:hAnsi="Arial"/>
          <w:sz w:val="18"/>
        </w:rPr>
      </w:pPr>
      <w:del w:id="12" w:author="Türk Tomáš" w:date="2014-06-30T09:29:00Z">
        <w:r w:rsidRPr="000959E6" w:rsidDel="0034236E">
          <w:rPr>
            <w:rFonts w:ascii="Arial" w:hAnsi="Arial"/>
            <w:sz w:val="18"/>
          </w:rPr>
          <w:delText>Před a po realizaci VZT zařízení provést měření hluku</w:delText>
        </w:r>
      </w:del>
      <w:del w:id="13" w:author="Türk Tomáš" w:date="2014-06-30T09:20:00Z">
        <w:r w:rsidRPr="000959E6" w:rsidDel="00E14DCA">
          <w:rPr>
            <w:rFonts w:ascii="Arial" w:hAnsi="Arial"/>
            <w:sz w:val="18"/>
          </w:rPr>
          <w:delText xml:space="preserve"> (dle platných norem a legislativ). </w:delText>
        </w:r>
      </w:del>
      <w:del w:id="14" w:author="Türk Tomáš" w:date="2014-06-30T09:29:00Z">
        <w:r w:rsidRPr="000959E6" w:rsidDel="0034236E">
          <w:rPr>
            <w:rFonts w:ascii="Arial" w:hAnsi="Arial"/>
            <w:sz w:val="18"/>
          </w:rPr>
          <w:delText>Dle výsledků hlukové studie budou provedena příslušná opatření</w:delText>
        </w:r>
      </w:del>
      <w:del w:id="15" w:author="Türk Tomáš" w:date="2014-06-30T09:21:00Z">
        <w:r w:rsidRPr="000959E6" w:rsidDel="00E14DCA">
          <w:rPr>
            <w:rFonts w:ascii="Arial" w:hAnsi="Arial"/>
            <w:sz w:val="18"/>
          </w:rPr>
          <w:delText>.</w:delText>
        </w:r>
      </w:del>
    </w:p>
    <w:p w:rsidR="00E14DCA" w:rsidRPr="00E14DCA" w:rsidRDefault="00E14DCA" w:rsidP="00E14DCA">
      <w:pPr>
        <w:pStyle w:val="Zkladntext3"/>
        <w:tabs>
          <w:tab w:val="left" w:pos="567"/>
        </w:tabs>
        <w:ind w:left="709"/>
        <w:rPr>
          <w:ins w:id="16" w:author="Türk Tomáš" w:date="2014-06-30T09:20:00Z"/>
          <w:rFonts w:ascii="Arial" w:hAnsi="Arial"/>
          <w:sz w:val="18"/>
        </w:rPr>
      </w:pPr>
      <w:ins w:id="17" w:author="Türk Tomáš" w:date="2014-06-30T09:20:00Z">
        <w:r w:rsidRPr="00E14DCA">
          <w:rPr>
            <w:rFonts w:ascii="Arial" w:hAnsi="Arial"/>
            <w:sz w:val="18"/>
          </w:rPr>
          <w:t>Legislativa:</w:t>
        </w:r>
      </w:ins>
    </w:p>
    <w:p w:rsidR="00E14DCA" w:rsidRPr="00E14DCA" w:rsidRDefault="00E14DCA" w:rsidP="00E14DCA">
      <w:pPr>
        <w:pStyle w:val="Zkladntext3"/>
        <w:tabs>
          <w:tab w:val="left" w:pos="567"/>
        </w:tabs>
        <w:ind w:left="709"/>
        <w:rPr>
          <w:ins w:id="18" w:author="Türk Tomáš" w:date="2014-06-30T09:20:00Z"/>
          <w:rFonts w:ascii="Arial" w:hAnsi="Arial"/>
          <w:sz w:val="18"/>
        </w:rPr>
      </w:pPr>
      <w:ins w:id="19" w:author="Türk Tomáš" w:date="2014-06-30T09:20:00Z">
        <w:r w:rsidRPr="00E14DCA">
          <w:rPr>
            <w:rFonts w:ascii="Arial" w:hAnsi="Arial"/>
            <w:sz w:val="18"/>
          </w:rPr>
          <w:t>Zákon č. 258/2000 Sb., o ochraně veřejného zdraví a o změně některých souvisejících zákonů, ve znění pozdějších předpisů</w:t>
        </w:r>
      </w:ins>
    </w:p>
    <w:p w:rsidR="00E14DCA" w:rsidRPr="00E14DCA" w:rsidRDefault="00E14DCA" w:rsidP="00E14DCA">
      <w:pPr>
        <w:pStyle w:val="Zkladntext3"/>
        <w:tabs>
          <w:tab w:val="left" w:pos="567"/>
        </w:tabs>
        <w:ind w:left="709"/>
        <w:rPr>
          <w:ins w:id="20" w:author="Türk Tomáš" w:date="2014-06-30T09:20:00Z"/>
          <w:rFonts w:ascii="Arial" w:hAnsi="Arial"/>
          <w:sz w:val="18"/>
        </w:rPr>
      </w:pPr>
      <w:ins w:id="21" w:author="Türk Tomáš" w:date="2014-06-30T09:20:00Z">
        <w:r w:rsidRPr="00E14DCA">
          <w:rPr>
            <w:rFonts w:ascii="Arial" w:hAnsi="Arial"/>
            <w:sz w:val="18"/>
          </w:rPr>
          <w:t>Nařízení vlády č.272/2011 Sb., o ochraně zdraví před nepříznivými účinky hluku a vibrací</w:t>
        </w:r>
      </w:ins>
    </w:p>
    <w:p w:rsidR="00E14DCA" w:rsidRPr="00E14DCA" w:rsidRDefault="00E14DCA" w:rsidP="00E14DCA">
      <w:pPr>
        <w:pStyle w:val="Zkladntext3"/>
        <w:tabs>
          <w:tab w:val="left" w:pos="567"/>
        </w:tabs>
        <w:ind w:left="709"/>
        <w:rPr>
          <w:ins w:id="22" w:author="Türk Tomáš" w:date="2014-06-30T09:20:00Z"/>
          <w:rFonts w:ascii="Arial" w:hAnsi="Arial"/>
          <w:sz w:val="18"/>
        </w:rPr>
      </w:pPr>
      <w:ins w:id="23" w:author="Türk Tomáš" w:date="2014-06-30T09:20:00Z">
        <w:r w:rsidRPr="00E14DCA">
          <w:rPr>
            <w:rFonts w:ascii="Arial" w:hAnsi="Arial"/>
            <w:sz w:val="18"/>
          </w:rPr>
          <w:t xml:space="preserve">Metodický návod pro měření a hodnocení hluku v mimopracovním prostředí, ze dne 11. 12. 2001vydaného pod </w:t>
        </w:r>
        <w:proofErr w:type="gramStart"/>
        <w:r w:rsidRPr="00E14DCA">
          <w:rPr>
            <w:rFonts w:ascii="Arial" w:hAnsi="Arial"/>
            <w:sz w:val="18"/>
          </w:rPr>
          <w:t>č.j.</w:t>
        </w:r>
        <w:proofErr w:type="gramEnd"/>
        <w:r w:rsidRPr="00E14DCA">
          <w:rPr>
            <w:rFonts w:ascii="Arial" w:hAnsi="Arial"/>
            <w:sz w:val="18"/>
          </w:rPr>
          <w:t xml:space="preserve"> HEM–300–11.12.01-34065.</w:t>
        </w:r>
      </w:ins>
    </w:p>
    <w:p w:rsidR="00E14DCA" w:rsidRPr="00E14DCA" w:rsidRDefault="00E14DCA" w:rsidP="00E14DCA">
      <w:pPr>
        <w:pStyle w:val="Zkladntext3"/>
        <w:tabs>
          <w:tab w:val="left" w:pos="567"/>
        </w:tabs>
        <w:ind w:left="709"/>
        <w:rPr>
          <w:ins w:id="24" w:author="Türk Tomáš" w:date="2014-06-30T09:20:00Z"/>
          <w:rFonts w:ascii="Arial" w:hAnsi="Arial"/>
          <w:sz w:val="18"/>
        </w:rPr>
        <w:pPrChange w:id="25" w:author="Türk Tomáš" w:date="2014-06-30T09:20:00Z">
          <w:pPr>
            <w:pStyle w:val="Zkladntext3"/>
            <w:tabs>
              <w:tab w:val="left" w:pos="567"/>
            </w:tabs>
            <w:ind w:left="709"/>
          </w:pPr>
        </w:pPrChange>
      </w:pPr>
      <w:ins w:id="26" w:author="Türk Tomáš" w:date="2014-06-30T09:20:00Z">
        <w:r w:rsidRPr="00E14DCA">
          <w:rPr>
            <w:rFonts w:ascii="Arial" w:hAnsi="Arial"/>
            <w:sz w:val="18"/>
          </w:rPr>
          <w:t>Metodický návod pro hodnocení hluku v chráněném venkovním prostoru staveb</w:t>
        </w:r>
      </w:ins>
    </w:p>
    <w:p w:rsidR="000959E6" w:rsidRDefault="00E14DCA" w:rsidP="00E14DCA">
      <w:pPr>
        <w:pStyle w:val="Zkladntext3"/>
        <w:tabs>
          <w:tab w:val="left" w:pos="567"/>
        </w:tabs>
        <w:spacing w:before="0"/>
        <w:ind w:left="709"/>
        <w:rPr>
          <w:ins w:id="27" w:author="Türk Tomáš" w:date="2014-06-30T09:29:00Z"/>
          <w:rFonts w:ascii="Arial" w:hAnsi="Arial"/>
          <w:sz w:val="18"/>
        </w:rPr>
      </w:pPr>
      <w:proofErr w:type="gramStart"/>
      <w:ins w:id="28" w:author="Türk Tomáš" w:date="2014-06-30T09:20:00Z">
        <w:r w:rsidRPr="00E14DCA">
          <w:rPr>
            <w:rFonts w:ascii="Arial" w:hAnsi="Arial"/>
            <w:sz w:val="18"/>
          </w:rPr>
          <w:t>č.j.</w:t>
        </w:r>
        <w:proofErr w:type="gramEnd"/>
        <w:r w:rsidRPr="00E14DCA">
          <w:rPr>
            <w:rFonts w:ascii="Arial" w:hAnsi="Arial"/>
            <w:sz w:val="18"/>
          </w:rPr>
          <w:t xml:space="preserve"> 62545/2010-0VZ-32.3-1.11.20101.4</w:t>
        </w:r>
      </w:ins>
    </w:p>
    <w:p w:rsidR="0034236E" w:rsidRDefault="0034236E" w:rsidP="00E14DCA">
      <w:pPr>
        <w:pStyle w:val="Zkladntext3"/>
        <w:tabs>
          <w:tab w:val="left" w:pos="567"/>
        </w:tabs>
        <w:spacing w:before="0"/>
        <w:ind w:left="709"/>
        <w:rPr>
          <w:ins w:id="29" w:author="Türk Tomáš" w:date="2014-06-30T09:29:00Z"/>
          <w:rFonts w:ascii="Arial" w:hAnsi="Arial"/>
          <w:sz w:val="18"/>
        </w:rPr>
      </w:pPr>
    </w:p>
    <w:p w:rsidR="0034236E" w:rsidRDefault="0034236E" w:rsidP="00E14DCA">
      <w:pPr>
        <w:pStyle w:val="Zkladntext3"/>
        <w:tabs>
          <w:tab w:val="left" w:pos="567"/>
        </w:tabs>
        <w:spacing w:before="0"/>
        <w:ind w:left="709"/>
        <w:rPr>
          <w:ins w:id="30" w:author="Türk Tomáš" w:date="2014-06-30T09:29:00Z"/>
          <w:rFonts w:ascii="Arial" w:hAnsi="Arial"/>
          <w:sz w:val="18"/>
        </w:rPr>
      </w:pPr>
      <w:bookmarkStart w:id="31" w:name="_GoBack"/>
      <w:bookmarkEnd w:id="31"/>
    </w:p>
    <w:p w:rsidR="0034236E" w:rsidRDefault="0034236E" w:rsidP="00E14DCA">
      <w:pPr>
        <w:pStyle w:val="Zkladntext3"/>
        <w:tabs>
          <w:tab w:val="left" w:pos="567"/>
        </w:tabs>
        <w:spacing w:before="0"/>
        <w:ind w:left="709"/>
        <w:rPr>
          <w:ins w:id="32" w:author="Türk Tomáš" w:date="2014-06-30T09:29:00Z"/>
          <w:rFonts w:ascii="Arial" w:hAnsi="Arial"/>
          <w:sz w:val="18"/>
        </w:rPr>
      </w:pPr>
    </w:p>
    <w:p w:rsidR="0034236E" w:rsidRDefault="0034236E" w:rsidP="00E14DCA">
      <w:pPr>
        <w:pStyle w:val="Zkladntext3"/>
        <w:tabs>
          <w:tab w:val="left" w:pos="567"/>
        </w:tabs>
        <w:spacing w:before="0"/>
        <w:ind w:left="709"/>
        <w:rPr>
          <w:ins w:id="33" w:author="Türk Tomáš" w:date="2014-06-30T09:29:00Z"/>
          <w:rFonts w:ascii="Arial" w:hAnsi="Arial"/>
          <w:sz w:val="18"/>
        </w:rPr>
      </w:pPr>
    </w:p>
    <w:p w:rsidR="0034236E" w:rsidRPr="006A5F4A" w:rsidRDefault="0034236E" w:rsidP="00E14DCA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z w:val="18"/>
        </w:rPr>
      </w:pPr>
    </w:p>
    <w:p w:rsidR="006A5F4A" w:rsidRPr="00C211E4" w:rsidRDefault="006A5F4A" w:rsidP="006A5F4A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z w:val="18"/>
        </w:rPr>
      </w:pPr>
    </w:p>
    <w:p w:rsidR="006A5F4A" w:rsidRDefault="006A5F4A" w:rsidP="006A5F4A">
      <w:pPr>
        <w:spacing w:before="120"/>
        <w:rPr>
          <w:rFonts w:ascii="Arial" w:hAnsi="Arial"/>
          <w:b/>
          <w:sz w:val="18"/>
          <w:u w:val="single"/>
        </w:rPr>
      </w:pPr>
      <w:r>
        <w:rPr>
          <w:rFonts w:ascii="Arial" w:hAnsi="Arial"/>
          <w:b/>
          <w:sz w:val="18"/>
          <w:u w:val="single"/>
        </w:rPr>
        <w:t>9.</w:t>
      </w:r>
      <w:r>
        <w:rPr>
          <w:rFonts w:ascii="Arial" w:hAnsi="Arial"/>
          <w:b/>
          <w:sz w:val="18"/>
          <w:u w:val="single"/>
        </w:rPr>
        <w:tab/>
        <w:t>ZÁVĚR</w:t>
      </w:r>
    </w:p>
    <w:p w:rsidR="006A5F4A" w:rsidRDefault="006A5F4A" w:rsidP="006A5F4A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z w:val="18"/>
        </w:rPr>
      </w:pPr>
    </w:p>
    <w:p w:rsidR="006A5F4A" w:rsidRPr="00C211E4" w:rsidRDefault="006A5F4A" w:rsidP="006A5F4A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z w:val="18"/>
        </w:rPr>
      </w:pPr>
      <w:r w:rsidRPr="00C211E4">
        <w:rPr>
          <w:rFonts w:ascii="Arial" w:hAnsi="Arial"/>
          <w:sz w:val="18"/>
        </w:rPr>
        <w:t xml:space="preserve">Tento projekt pro </w:t>
      </w:r>
      <w:r>
        <w:rPr>
          <w:rFonts w:ascii="Arial" w:hAnsi="Arial"/>
          <w:sz w:val="18"/>
        </w:rPr>
        <w:t xml:space="preserve">výběr zhotovitele </w:t>
      </w:r>
      <w:r w:rsidR="00105280">
        <w:rPr>
          <w:rFonts w:ascii="Arial" w:hAnsi="Arial"/>
          <w:sz w:val="18"/>
        </w:rPr>
        <w:t xml:space="preserve">stavby </w:t>
      </w:r>
      <w:r w:rsidRPr="00C211E4">
        <w:rPr>
          <w:rFonts w:ascii="Arial" w:hAnsi="Arial"/>
          <w:sz w:val="18"/>
        </w:rPr>
        <w:t>zohledňuje veškeré závěry z koordinačních porad, které byly prováděny v průběhu zpracování projektu a na které byl jeho zpracovatel přizván.</w:t>
      </w:r>
    </w:p>
    <w:p w:rsidR="006A5F4A" w:rsidRPr="00C211E4" w:rsidRDefault="006A5F4A" w:rsidP="006A5F4A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z w:val="18"/>
        </w:rPr>
      </w:pPr>
      <w:r w:rsidRPr="00C211E4">
        <w:rPr>
          <w:rFonts w:ascii="Arial" w:hAnsi="Arial"/>
          <w:sz w:val="18"/>
        </w:rPr>
        <w:t xml:space="preserve">Tato dokumentace nenahrazuje výrobní a dodavatelskou dokumentaci. </w:t>
      </w:r>
      <w:r w:rsidR="001D70E7">
        <w:rPr>
          <w:rFonts w:ascii="Arial" w:hAnsi="Arial"/>
          <w:sz w:val="18"/>
        </w:rPr>
        <w:t>Prováděcí projekt</w:t>
      </w:r>
      <w:r w:rsidRPr="00C211E4">
        <w:rPr>
          <w:rFonts w:ascii="Arial" w:hAnsi="Arial"/>
          <w:sz w:val="18"/>
        </w:rPr>
        <w:t xml:space="preserve"> musí být před započetím konkrétních stavebních prací odsouhlasena investorem.</w:t>
      </w:r>
    </w:p>
    <w:p w:rsidR="006A5F4A" w:rsidRPr="00C211E4" w:rsidRDefault="006A5F4A" w:rsidP="006A5F4A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z w:val="18"/>
        </w:rPr>
      </w:pPr>
      <w:r w:rsidRPr="00C211E4">
        <w:rPr>
          <w:rFonts w:ascii="Arial" w:hAnsi="Arial"/>
          <w:sz w:val="18"/>
        </w:rPr>
        <w:t>Navrhované parametry použité v tomto projektu jsou v souladu s požadavky a standarty investora. Konkrétní použití zařízení, prvků a materiálů je třeba odsouhlasit s investorem a doložit dodavatelskou dokumentací.</w:t>
      </w:r>
    </w:p>
    <w:p w:rsidR="006A5F4A" w:rsidRPr="00C211E4" w:rsidRDefault="006A5F4A" w:rsidP="006A5F4A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z w:val="18"/>
        </w:rPr>
      </w:pPr>
      <w:r w:rsidRPr="00C211E4">
        <w:rPr>
          <w:rFonts w:ascii="Arial" w:hAnsi="Arial"/>
          <w:sz w:val="18"/>
        </w:rPr>
        <w:t>V případě využití projektu k jiným účelům, než ke kterým je určen, nebere zpracovatel jakékoli záruky na případné škody tímto vzniklé.</w:t>
      </w:r>
    </w:p>
    <w:p w:rsidR="006A5F4A" w:rsidRPr="00C211E4" w:rsidRDefault="006A5F4A" w:rsidP="006A5F4A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z w:val="18"/>
        </w:rPr>
      </w:pPr>
      <w:r w:rsidRPr="00C211E4">
        <w:rPr>
          <w:rFonts w:ascii="Arial" w:hAnsi="Arial"/>
          <w:sz w:val="18"/>
        </w:rPr>
        <w:t>Projektová dokumentace tvoří jeden celek a je nutno se s ní komplexně seznámit. V případě, že ten, kdo s dokumentací pracuje, shledá určitou disproporci mezi výkresovou částí, specifikací a technickou z</w:t>
      </w:r>
      <w:r>
        <w:rPr>
          <w:rFonts w:ascii="Arial" w:hAnsi="Arial"/>
          <w:sz w:val="18"/>
        </w:rPr>
        <w:t>právou, je nutno vždy počítat se správnější</w:t>
      </w:r>
      <w:r w:rsidR="001D70E7">
        <w:rPr>
          <w:rFonts w:ascii="Arial" w:hAnsi="Arial"/>
          <w:sz w:val="18"/>
        </w:rPr>
        <w:t xml:space="preserve"> variantou a nutno projednat s generálním projektantem. </w:t>
      </w:r>
    </w:p>
    <w:p w:rsidR="006A5F4A" w:rsidRPr="00C211E4" w:rsidRDefault="006A5F4A" w:rsidP="006A5F4A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z w:val="18"/>
        </w:rPr>
      </w:pPr>
      <w:r w:rsidRPr="00C211E4">
        <w:rPr>
          <w:rFonts w:ascii="Arial" w:hAnsi="Arial"/>
          <w:sz w:val="18"/>
        </w:rPr>
        <w:t>Dodavatel je povinen zahrnout do své nabídky všechny výrobky a materiály specifikované v dokumentaci.</w:t>
      </w:r>
    </w:p>
    <w:p w:rsidR="006A5F4A" w:rsidRPr="00C211E4" w:rsidRDefault="006A5F4A" w:rsidP="006A5F4A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z w:val="18"/>
        </w:rPr>
      </w:pPr>
      <w:r w:rsidRPr="00C211E4">
        <w:rPr>
          <w:rFonts w:ascii="Arial" w:hAnsi="Arial"/>
          <w:sz w:val="18"/>
        </w:rPr>
        <w:t>Dodavatel může také zahrnout do své nabídky jiné výrobky a materiály, které ale musí vykazovat stejné technické charakteristiky a parametry jako výrobky a materiály specifikované v dokumentaci.</w:t>
      </w:r>
    </w:p>
    <w:p w:rsidR="006A5F4A" w:rsidRPr="00C211E4" w:rsidRDefault="006A5F4A" w:rsidP="006A5F4A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z w:val="18"/>
        </w:rPr>
      </w:pPr>
      <w:r>
        <w:rPr>
          <w:rFonts w:ascii="Arial" w:hAnsi="Arial"/>
          <w:sz w:val="18"/>
        </w:rPr>
        <w:lastRenderedPageBreak/>
        <w:t xml:space="preserve">Počty </w:t>
      </w:r>
      <w:r w:rsidRPr="00C211E4">
        <w:rPr>
          <w:rFonts w:ascii="Arial" w:hAnsi="Arial"/>
          <w:sz w:val="18"/>
        </w:rPr>
        <w:t>kusů jednotlivých strojů, zařízení, prvků atd., uvedené v dokumentaci jsou počty minimální a pouze informativní.</w:t>
      </w:r>
    </w:p>
    <w:p w:rsidR="006A5F4A" w:rsidRPr="00C211E4" w:rsidRDefault="006A5F4A" w:rsidP="006A5F4A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z w:val="18"/>
        </w:rPr>
      </w:pPr>
      <w:r w:rsidRPr="00C211E4">
        <w:rPr>
          <w:rFonts w:ascii="Arial" w:hAnsi="Arial"/>
          <w:sz w:val="18"/>
        </w:rPr>
        <w:t>Ověření skutečných počtů je věcí a odpovědn</w:t>
      </w:r>
      <w:r>
        <w:rPr>
          <w:rFonts w:ascii="Arial" w:hAnsi="Arial"/>
          <w:sz w:val="18"/>
        </w:rPr>
        <w:t xml:space="preserve">ostí dodavatele a zpracovatele </w:t>
      </w:r>
      <w:r w:rsidRPr="00C211E4">
        <w:rPr>
          <w:rFonts w:ascii="Arial" w:hAnsi="Arial"/>
          <w:sz w:val="18"/>
        </w:rPr>
        <w:t>nabídky.</w:t>
      </w:r>
    </w:p>
    <w:p w:rsidR="006A5F4A" w:rsidRDefault="006A5F4A" w:rsidP="006A5F4A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z w:val="18"/>
        </w:rPr>
      </w:pPr>
    </w:p>
    <w:p w:rsidR="006A5F4A" w:rsidRDefault="00912ACB" w:rsidP="006A5F4A">
      <w:pPr>
        <w:ind w:left="709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V Troubsku  11</w:t>
      </w:r>
      <w:r w:rsidR="006A5F4A">
        <w:rPr>
          <w:rFonts w:ascii="Arial" w:hAnsi="Arial"/>
          <w:i/>
          <w:sz w:val="18"/>
        </w:rPr>
        <w:t xml:space="preserve">/2012                                      </w:t>
      </w:r>
      <w:r w:rsidR="006A5F4A">
        <w:rPr>
          <w:rFonts w:ascii="Arial" w:hAnsi="Arial"/>
          <w:i/>
          <w:sz w:val="18"/>
        </w:rPr>
        <w:tab/>
      </w:r>
      <w:r w:rsidR="006A5F4A">
        <w:rPr>
          <w:rFonts w:ascii="Arial" w:hAnsi="Arial"/>
          <w:i/>
          <w:sz w:val="18"/>
        </w:rPr>
        <w:tab/>
      </w:r>
      <w:r w:rsidR="006A5F4A">
        <w:rPr>
          <w:rFonts w:ascii="Arial" w:hAnsi="Arial"/>
          <w:i/>
          <w:sz w:val="18"/>
        </w:rPr>
        <w:tab/>
        <w:t xml:space="preserve">                 </w:t>
      </w:r>
      <w:r w:rsidR="006A5F4A">
        <w:rPr>
          <w:rFonts w:ascii="Arial" w:hAnsi="Arial"/>
          <w:i/>
          <w:sz w:val="18"/>
        </w:rPr>
        <w:tab/>
      </w:r>
    </w:p>
    <w:p w:rsidR="006A5F4A" w:rsidRDefault="006A5F4A" w:rsidP="006A5F4A">
      <w:pPr>
        <w:ind w:left="6381" w:firstLine="709"/>
      </w:pPr>
      <w:r>
        <w:rPr>
          <w:rFonts w:ascii="Arial" w:hAnsi="Arial"/>
          <w:i/>
          <w:sz w:val="18"/>
        </w:rPr>
        <w:t xml:space="preserve">             Ing. Marek Nos</w:t>
      </w:r>
      <w:r>
        <w:rPr>
          <w:rFonts w:ascii="Arial" w:hAnsi="Arial"/>
          <w:sz w:val="18"/>
        </w:rPr>
        <w:t xml:space="preserve">  </w:t>
      </w:r>
    </w:p>
    <w:p w:rsidR="006A5F4A" w:rsidRDefault="006A5F4A" w:rsidP="0003543D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trike/>
          <w:sz w:val="18"/>
        </w:rPr>
      </w:pPr>
    </w:p>
    <w:p w:rsidR="006A5F4A" w:rsidRDefault="006A5F4A" w:rsidP="0003543D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trike/>
          <w:sz w:val="18"/>
        </w:rPr>
      </w:pPr>
    </w:p>
    <w:p w:rsidR="006A5F4A" w:rsidRDefault="006A5F4A" w:rsidP="0003543D">
      <w:pPr>
        <w:pStyle w:val="Zkladntext3"/>
        <w:tabs>
          <w:tab w:val="left" w:pos="567"/>
        </w:tabs>
        <w:spacing w:before="0"/>
        <w:ind w:left="709"/>
        <w:rPr>
          <w:rFonts w:ascii="Arial" w:hAnsi="Arial"/>
          <w:strike/>
          <w:sz w:val="18"/>
        </w:rPr>
      </w:pPr>
    </w:p>
    <w:sectPr w:rsidR="006A5F4A" w:rsidSect="00BF78DF">
      <w:footerReference w:type="default" r:id="rId8"/>
      <w:headerReference w:type="first" r:id="rId9"/>
      <w:footerReference w:type="first" r:id="rId10"/>
      <w:pgSz w:w="11906" w:h="16838" w:code="9"/>
      <w:pgMar w:top="1135" w:right="1134" w:bottom="709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3AB" w:rsidRDefault="007A03AB">
      <w:r>
        <w:separator/>
      </w:r>
    </w:p>
  </w:endnote>
  <w:endnote w:type="continuationSeparator" w:id="0">
    <w:p w:rsidR="007A03AB" w:rsidRDefault="007A0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trostyl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495" w:rsidRDefault="00A90495">
    <w:pPr>
      <w:pStyle w:val="Zpat"/>
      <w:rPr>
        <w:color w:val="808080"/>
      </w:rPr>
    </w:pPr>
    <w:r>
      <w:rPr>
        <w:rStyle w:val="slostrnky"/>
      </w:rPr>
      <w:tab/>
    </w:r>
    <w:r>
      <w:rPr>
        <w:rStyle w:val="slostrnky"/>
      </w:rPr>
      <w:tab/>
    </w:r>
    <w:proofErr w:type="gramStart"/>
    <w:r>
      <w:rPr>
        <w:rStyle w:val="slostrnky"/>
      </w:rPr>
      <w:t>Str.</w:t>
    </w:r>
    <w:proofErr w:type="gramEnd"/>
    <w:r w:rsidR="00B11726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B11726">
      <w:rPr>
        <w:rStyle w:val="slostrnky"/>
      </w:rPr>
      <w:fldChar w:fldCharType="separate"/>
    </w:r>
    <w:r w:rsidR="0034236E">
      <w:rPr>
        <w:rStyle w:val="slostrnky"/>
        <w:noProof/>
      </w:rPr>
      <w:t>9</w:t>
    </w:r>
    <w:r w:rsidR="00B11726">
      <w:rPr>
        <w:rStyle w:val="slostrnky"/>
      </w:rPr>
      <w:fldChar w:fldCharType="end"/>
    </w:r>
  </w:p>
  <w:p w:rsidR="00A90495" w:rsidRDefault="00A9049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495" w:rsidRDefault="00A90495">
    <w:pPr>
      <w:pStyle w:val="Zpat"/>
    </w:pPr>
    <w:r>
      <w:tab/>
    </w:r>
    <w:r>
      <w:tab/>
    </w:r>
    <w:proofErr w:type="gramStart"/>
    <w:r>
      <w:t>str.</w:t>
    </w:r>
    <w:r w:rsidR="00B11726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B11726">
      <w:rPr>
        <w:rStyle w:val="slostrnky"/>
      </w:rPr>
      <w:fldChar w:fldCharType="separate"/>
    </w:r>
    <w:r>
      <w:rPr>
        <w:rStyle w:val="slostrnky"/>
        <w:noProof/>
      </w:rPr>
      <w:t>1</w:t>
    </w:r>
    <w:proofErr w:type="gramEnd"/>
    <w:r w:rsidR="00B11726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3AB" w:rsidRDefault="007A03AB">
      <w:r>
        <w:separator/>
      </w:r>
    </w:p>
  </w:footnote>
  <w:footnote w:type="continuationSeparator" w:id="0">
    <w:p w:rsidR="007A03AB" w:rsidRDefault="007A03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495" w:rsidRDefault="00A90495">
    <w:pPr>
      <w:pStyle w:val="Zhlav"/>
      <w:rPr>
        <w:b/>
        <w:i/>
      </w:rPr>
    </w:pPr>
    <w:r>
      <w:rPr>
        <w:b/>
        <w:i/>
      </w:rPr>
      <w:t xml:space="preserve">Hotel Náměšť nad Oslavou  </w:t>
    </w:r>
  </w:p>
  <w:p w:rsidR="00A90495" w:rsidRDefault="00A90495">
    <w:pPr>
      <w:pStyle w:val="Zhlav"/>
      <w:rPr>
        <w:b/>
        <w:i/>
      </w:rPr>
    </w:pPr>
    <w:r>
      <w:rPr>
        <w:b/>
        <w:i/>
      </w:rPr>
      <w:t xml:space="preserve">Rekonstrukce a dostavba </w:t>
    </w:r>
  </w:p>
  <w:p w:rsidR="00A90495" w:rsidRDefault="00A90495">
    <w:pPr>
      <w:pStyle w:val="Zhlav"/>
    </w:pPr>
    <w:r>
      <w:t>Vzduchotechnika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90D84CD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0676BF1"/>
    <w:multiLevelType w:val="multilevel"/>
    <w:tmpl w:val="A2DA2F1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1C924462"/>
    <w:multiLevelType w:val="multilevel"/>
    <w:tmpl w:val="55CA81F0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DEF15B6"/>
    <w:multiLevelType w:val="multilevel"/>
    <w:tmpl w:val="11B2470C"/>
    <w:lvl w:ilvl="0">
      <w:start w:val="2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3E0B7BEF"/>
    <w:multiLevelType w:val="hybridMultilevel"/>
    <w:tmpl w:val="58226AA2"/>
    <w:lvl w:ilvl="0" w:tplc="86200774">
      <w:start w:val="1"/>
      <w:numFmt w:val="decimal"/>
      <w:lvlText w:val="%1)"/>
      <w:lvlJc w:val="left"/>
      <w:pPr>
        <w:ind w:left="10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72" w:hanging="360"/>
      </w:pPr>
    </w:lvl>
    <w:lvl w:ilvl="2" w:tplc="0405001B" w:tentative="1">
      <w:start w:val="1"/>
      <w:numFmt w:val="lowerRoman"/>
      <w:lvlText w:val="%3."/>
      <w:lvlJc w:val="right"/>
      <w:pPr>
        <w:ind w:left="2492" w:hanging="180"/>
      </w:pPr>
    </w:lvl>
    <w:lvl w:ilvl="3" w:tplc="0405000F" w:tentative="1">
      <w:start w:val="1"/>
      <w:numFmt w:val="decimal"/>
      <w:lvlText w:val="%4."/>
      <w:lvlJc w:val="left"/>
      <w:pPr>
        <w:ind w:left="3212" w:hanging="360"/>
      </w:pPr>
    </w:lvl>
    <w:lvl w:ilvl="4" w:tplc="04050019" w:tentative="1">
      <w:start w:val="1"/>
      <w:numFmt w:val="lowerLetter"/>
      <w:lvlText w:val="%5."/>
      <w:lvlJc w:val="left"/>
      <w:pPr>
        <w:ind w:left="3932" w:hanging="360"/>
      </w:pPr>
    </w:lvl>
    <w:lvl w:ilvl="5" w:tplc="0405001B" w:tentative="1">
      <w:start w:val="1"/>
      <w:numFmt w:val="lowerRoman"/>
      <w:lvlText w:val="%6."/>
      <w:lvlJc w:val="right"/>
      <w:pPr>
        <w:ind w:left="4652" w:hanging="180"/>
      </w:pPr>
    </w:lvl>
    <w:lvl w:ilvl="6" w:tplc="0405000F" w:tentative="1">
      <w:start w:val="1"/>
      <w:numFmt w:val="decimal"/>
      <w:lvlText w:val="%7."/>
      <w:lvlJc w:val="left"/>
      <w:pPr>
        <w:ind w:left="5372" w:hanging="360"/>
      </w:pPr>
    </w:lvl>
    <w:lvl w:ilvl="7" w:tplc="04050019" w:tentative="1">
      <w:start w:val="1"/>
      <w:numFmt w:val="lowerLetter"/>
      <w:lvlText w:val="%8."/>
      <w:lvlJc w:val="left"/>
      <w:pPr>
        <w:ind w:left="6092" w:hanging="360"/>
      </w:pPr>
    </w:lvl>
    <w:lvl w:ilvl="8" w:tplc="0405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5">
    <w:nsid w:val="3E5B6608"/>
    <w:multiLevelType w:val="singleLevel"/>
    <w:tmpl w:val="1340C8A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0E60214"/>
    <w:multiLevelType w:val="multilevel"/>
    <w:tmpl w:val="CE08822A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</w:abstractNum>
  <w:abstractNum w:abstractNumId="7">
    <w:nsid w:val="4EC17546"/>
    <w:multiLevelType w:val="hybridMultilevel"/>
    <w:tmpl w:val="54C6BC92"/>
    <w:lvl w:ilvl="0" w:tplc="E8C6A8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4"/>
  </w:num>
  <w:num w:numId="8">
    <w:abstractNumId w:val="7"/>
  </w:num>
  <w:numIdMacAtCleanup w:val="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ürk Tomáš">
    <w15:presenceInfo w15:providerId="AD" w15:userId="S-1-5-21-4220513341-3893498863-4060133577-575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revisionView w:markup="0"/>
  <w:trackRevisions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8B1"/>
    <w:rsid w:val="00007A6C"/>
    <w:rsid w:val="00013385"/>
    <w:rsid w:val="0001640B"/>
    <w:rsid w:val="00016F1E"/>
    <w:rsid w:val="0003543D"/>
    <w:rsid w:val="000468B1"/>
    <w:rsid w:val="0004704D"/>
    <w:rsid w:val="00055621"/>
    <w:rsid w:val="000746B3"/>
    <w:rsid w:val="000954DC"/>
    <w:rsid w:val="000959E6"/>
    <w:rsid w:val="000A042B"/>
    <w:rsid w:val="000A2969"/>
    <w:rsid w:val="000B58D4"/>
    <w:rsid w:val="000D1A0C"/>
    <w:rsid w:val="00101446"/>
    <w:rsid w:val="00103F2E"/>
    <w:rsid w:val="00105280"/>
    <w:rsid w:val="0011307E"/>
    <w:rsid w:val="001131AA"/>
    <w:rsid w:val="00116DB2"/>
    <w:rsid w:val="0013608B"/>
    <w:rsid w:val="00141D8C"/>
    <w:rsid w:val="00147D34"/>
    <w:rsid w:val="0015035B"/>
    <w:rsid w:val="00181129"/>
    <w:rsid w:val="001873BC"/>
    <w:rsid w:val="0019651D"/>
    <w:rsid w:val="001A750A"/>
    <w:rsid w:val="001B404B"/>
    <w:rsid w:val="001D6F4B"/>
    <w:rsid w:val="001D70E7"/>
    <w:rsid w:val="001E5E23"/>
    <w:rsid w:val="001E6357"/>
    <w:rsid w:val="001F148C"/>
    <w:rsid w:val="001F1542"/>
    <w:rsid w:val="001F173D"/>
    <w:rsid w:val="001F648F"/>
    <w:rsid w:val="00207685"/>
    <w:rsid w:val="0021651C"/>
    <w:rsid w:val="00217594"/>
    <w:rsid w:val="00221CD8"/>
    <w:rsid w:val="0022751F"/>
    <w:rsid w:val="002357F5"/>
    <w:rsid w:val="002370C8"/>
    <w:rsid w:val="0026032F"/>
    <w:rsid w:val="00265EF2"/>
    <w:rsid w:val="002713BB"/>
    <w:rsid w:val="00274FAF"/>
    <w:rsid w:val="00292D61"/>
    <w:rsid w:val="002944A4"/>
    <w:rsid w:val="002A0305"/>
    <w:rsid w:val="002A12D9"/>
    <w:rsid w:val="002B54A2"/>
    <w:rsid w:val="002B57AF"/>
    <w:rsid w:val="002C7DAA"/>
    <w:rsid w:val="002F09D5"/>
    <w:rsid w:val="002F3064"/>
    <w:rsid w:val="00300483"/>
    <w:rsid w:val="003046A6"/>
    <w:rsid w:val="00310A7D"/>
    <w:rsid w:val="00316A4B"/>
    <w:rsid w:val="00320E22"/>
    <w:rsid w:val="00324AEF"/>
    <w:rsid w:val="003265FD"/>
    <w:rsid w:val="00333364"/>
    <w:rsid w:val="0034236E"/>
    <w:rsid w:val="003509E7"/>
    <w:rsid w:val="0035697E"/>
    <w:rsid w:val="00357CF7"/>
    <w:rsid w:val="00361FAC"/>
    <w:rsid w:val="00374369"/>
    <w:rsid w:val="00374642"/>
    <w:rsid w:val="003757E7"/>
    <w:rsid w:val="00386718"/>
    <w:rsid w:val="003A160E"/>
    <w:rsid w:val="003A33CE"/>
    <w:rsid w:val="003B3E92"/>
    <w:rsid w:val="003C2476"/>
    <w:rsid w:val="003C5CF2"/>
    <w:rsid w:val="003D213C"/>
    <w:rsid w:val="003D4B55"/>
    <w:rsid w:val="003D5192"/>
    <w:rsid w:val="003F3C78"/>
    <w:rsid w:val="003F4142"/>
    <w:rsid w:val="00402FE5"/>
    <w:rsid w:val="004113D9"/>
    <w:rsid w:val="0041256E"/>
    <w:rsid w:val="004325FF"/>
    <w:rsid w:val="004522A6"/>
    <w:rsid w:val="004533F0"/>
    <w:rsid w:val="004669B0"/>
    <w:rsid w:val="00472D91"/>
    <w:rsid w:val="004749DE"/>
    <w:rsid w:val="00481ACD"/>
    <w:rsid w:val="004862B9"/>
    <w:rsid w:val="004A5A45"/>
    <w:rsid w:val="004B0B44"/>
    <w:rsid w:val="004B6767"/>
    <w:rsid w:val="004B7967"/>
    <w:rsid w:val="004F3045"/>
    <w:rsid w:val="004F3C26"/>
    <w:rsid w:val="00502E07"/>
    <w:rsid w:val="00507F56"/>
    <w:rsid w:val="00510641"/>
    <w:rsid w:val="005113C4"/>
    <w:rsid w:val="00513D05"/>
    <w:rsid w:val="00521E39"/>
    <w:rsid w:val="00542D7B"/>
    <w:rsid w:val="00560F4B"/>
    <w:rsid w:val="0057240A"/>
    <w:rsid w:val="0059048D"/>
    <w:rsid w:val="005A29EF"/>
    <w:rsid w:val="005A4DC9"/>
    <w:rsid w:val="005B3586"/>
    <w:rsid w:val="005B562C"/>
    <w:rsid w:val="005D6869"/>
    <w:rsid w:val="005F15DF"/>
    <w:rsid w:val="005F2400"/>
    <w:rsid w:val="006078B5"/>
    <w:rsid w:val="006269E9"/>
    <w:rsid w:val="006313E4"/>
    <w:rsid w:val="00631DFA"/>
    <w:rsid w:val="00641F54"/>
    <w:rsid w:val="00646328"/>
    <w:rsid w:val="00657F60"/>
    <w:rsid w:val="00667F4B"/>
    <w:rsid w:val="00672E90"/>
    <w:rsid w:val="0067574B"/>
    <w:rsid w:val="006801E9"/>
    <w:rsid w:val="00687702"/>
    <w:rsid w:val="006A120C"/>
    <w:rsid w:val="006A38AC"/>
    <w:rsid w:val="006A5F4A"/>
    <w:rsid w:val="006C3D09"/>
    <w:rsid w:val="006C5E31"/>
    <w:rsid w:val="006D5561"/>
    <w:rsid w:val="006D7C6B"/>
    <w:rsid w:val="007112A0"/>
    <w:rsid w:val="0071239F"/>
    <w:rsid w:val="00717A09"/>
    <w:rsid w:val="00726958"/>
    <w:rsid w:val="00752B48"/>
    <w:rsid w:val="00760798"/>
    <w:rsid w:val="00776D2B"/>
    <w:rsid w:val="00791EE4"/>
    <w:rsid w:val="007A03AB"/>
    <w:rsid w:val="007A2BBC"/>
    <w:rsid w:val="007A6C0E"/>
    <w:rsid w:val="007B0CD8"/>
    <w:rsid w:val="007C2D41"/>
    <w:rsid w:val="007C6314"/>
    <w:rsid w:val="007E274E"/>
    <w:rsid w:val="007E426D"/>
    <w:rsid w:val="0080324D"/>
    <w:rsid w:val="0081547E"/>
    <w:rsid w:val="00826AC0"/>
    <w:rsid w:val="0083139B"/>
    <w:rsid w:val="00834844"/>
    <w:rsid w:val="00835D37"/>
    <w:rsid w:val="008423D0"/>
    <w:rsid w:val="00844566"/>
    <w:rsid w:val="00844A5C"/>
    <w:rsid w:val="00844AAD"/>
    <w:rsid w:val="00845FB6"/>
    <w:rsid w:val="00871245"/>
    <w:rsid w:val="00881FF1"/>
    <w:rsid w:val="0088420A"/>
    <w:rsid w:val="008B65EE"/>
    <w:rsid w:val="008B6CA5"/>
    <w:rsid w:val="008C44BE"/>
    <w:rsid w:val="008E3743"/>
    <w:rsid w:val="00910D4A"/>
    <w:rsid w:val="00912ACB"/>
    <w:rsid w:val="00923241"/>
    <w:rsid w:val="00924928"/>
    <w:rsid w:val="00932267"/>
    <w:rsid w:val="00932F9D"/>
    <w:rsid w:val="00937F29"/>
    <w:rsid w:val="00950400"/>
    <w:rsid w:val="009508EB"/>
    <w:rsid w:val="009635EE"/>
    <w:rsid w:val="0096405B"/>
    <w:rsid w:val="00983289"/>
    <w:rsid w:val="00985ECC"/>
    <w:rsid w:val="009913B2"/>
    <w:rsid w:val="009B32A4"/>
    <w:rsid w:val="009C10A1"/>
    <w:rsid w:val="009C6F79"/>
    <w:rsid w:val="009D09CD"/>
    <w:rsid w:val="009D7563"/>
    <w:rsid w:val="009F0B2E"/>
    <w:rsid w:val="009F7543"/>
    <w:rsid w:val="00A02F58"/>
    <w:rsid w:val="00A21BEF"/>
    <w:rsid w:val="00A32CD6"/>
    <w:rsid w:val="00A42680"/>
    <w:rsid w:val="00A51E65"/>
    <w:rsid w:val="00A538F6"/>
    <w:rsid w:val="00A54A94"/>
    <w:rsid w:val="00A60FD7"/>
    <w:rsid w:val="00A90495"/>
    <w:rsid w:val="00A9663F"/>
    <w:rsid w:val="00AA28DF"/>
    <w:rsid w:val="00AB08F7"/>
    <w:rsid w:val="00AB35CA"/>
    <w:rsid w:val="00AC708E"/>
    <w:rsid w:val="00B007D7"/>
    <w:rsid w:val="00B11726"/>
    <w:rsid w:val="00B16CEC"/>
    <w:rsid w:val="00B22A1C"/>
    <w:rsid w:val="00B2639B"/>
    <w:rsid w:val="00B57F5C"/>
    <w:rsid w:val="00B7435C"/>
    <w:rsid w:val="00B76453"/>
    <w:rsid w:val="00BA0BBD"/>
    <w:rsid w:val="00BB0533"/>
    <w:rsid w:val="00BB47DB"/>
    <w:rsid w:val="00BC2AB5"/>
    <w:rsid w:val="00BC2EBA"/>
    <w:rsid w:val="00BD18BA"/>
    <w:rsid w:val="00BD29BB"/>
    <w:rsid w:val="00BD744B"/>
    <w:rsid w:val="00BE437F"/>
    <w:rsid w:val="00BE514D"/>
    <w:rsid w:val="00BF78DF"/>
    <w:rsid w:val="00C03F7B"/>
    <w:rsid w:val="00C04A07"/>
    <w:rsid w:val="00C0609D"/>
    <w:rsid w:val="00C14D64"/>
    <w:rsid w:val="00C302CD"/>
    <w:rsid w:val="00C360DD"/>
    <w:rsid w:val="00C37FE9"/>
    <w:rsid w:val="00C41E02"/>
    <w:rsid w:val="00C51003"/>
    <w:rsid w:val="00C56185"/>
    <w:rsid w:val="00C61E0F"/>
    <w:rsid w:val="00C62C6A"/>
    <w:rsid w:val="00C6438F"/>
    <w:rsid w:val="00C711E7"/>
    <w:rsid w:val="00C742B0"/>
    <w:rsid w:val="00C77D74"/>
    <w:rsid w:val="00C83134"/>
    <w:rsid w:val="00C919DB"/>
    <w:rsid w:val="00CA1B24"/>
    <w:rsid w:val="00CB59BE"/>
    <w:rsid w:val="00CC5C01"/>
    <w:rsid w:val="00CD63FD"/>
    <w:rsid w:val="00CE2488"/>
    <w:rsid w:val="00CE3F7C"/>
    <w:rsid w:val="00CF1B3C"/>
    <w:rsid w:val="00D03299"/>
    <w:rsid w:val="00D103ED"/>
    <w:rsid w:val="00D13C21"/>
    <w:rsid w:val="00D20C62"/>
    <w:rsid w:val="00D2138B"/>
    <w:rsid w:val="00D33275"/>
    <w:rsid w:val="00D360A5"/>
    <w:rsid w:val="00D55B31"/>
    <w:rsid w:val="00D60498"/>
    <w:rsid w:val="00D64076"/>
    <w:rsid w:val="00D75C54"/>
    <w:rsid w:val="00D84D76"/>
    <w:rsid w:val="00D90092"/>
    <w:rsid w:val="00DA122E"/>
    <w:rsid w:val="00DB2026"/>
    <w:rsid w:val="00DC44AC"/>
    <w:rsid w:val="00DC6E39"/>
    <w:rsid w:val="00DD6D69"/>
    <w:rsid w:val="00DE3749"/>
    <w:rsid w:val="00DF0F92"/>
    <w:rsid w:val="00E01E87"/>
    <w:rsid w:val="00E03942"/>
    <w:rsid w:val="00E14DCA"/>
    <w:rsid w:val="00E158B7"/>
    <w:rsid w:val="00E2073A"/>
    <w:rsid w:val="00E2418D"/>
    <w:rsid w:val="00E24BF0"/>
    <w:rsid w:val="00E30C1F"/>
    <w:rsid w:val="00E375E3"/>
    <w:rsid w:val="00E52D22"/>
    <w:rsid w:val="00E63583"/>
    <w:rsid w:val="00E83FDF"/>
    <w:rsid w:val="00E87944"/>
    <w:rsid w:val="00E9111D"/>
    <w:rsid w:val="00E9610C"/>
    <w:rsid w:val="00EB46B6"/>
    <w:rsid w:val="00EC011E"/>
    <w:rsid w:val="00EC4E03"/>
    <w:rsid w:val="00ED3143"/>
    <w:rsid w:val="00ED44AA"/>
    <w:rsid w:val="00EE7508"/>
    <w:rsid w:val="00F14F99"/>
    <w:rsid w:val="00F26051"/>
    <w:rsid w:val="00F26DA3"/>
    <w:rsid w:val="00F2784A"/>
    <w:rsid w:val="00F34FA4"/>
    <w:rsid w:val="00F35FF6"/>
    <w:rsid w:val="00F43FBE"/>
    <w:rsid w:val="00F525A6"/>
    <w:rsid w:val="00F5645A"/>
    <w:rsid w:val="00F62A45"/>
    <w:rsid w:val="00F77C33"/>
    <w:rsid w:val="00F81763"/>
    <w:rsid w:val="00F918B3"/>
    <w:rsid w:val="00F92C46"/>
    <w:rsid w:val="00FA59A1"/>
    <w:rsid w:val="00FA59B6"/>
    <w:rsid w:val="00FC3062"/>
    <w:rsid w:val="00FC39DA"/>
    <w:rsid w:val="00FC5667"/>
    <w:rsid w:val="00FC7679"/>
    <w:rsid w:val="00FD36CD"/>
    <w:rsid w:val="00FE2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4EF473D-C44B-4C7C-BAE7-FF0D81943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01E87"/>
  </w:style>
  <w:style w:type="paragraph" w:styleId="Nadpis1">
    <w:name w:val="heading 1"/>
    <w:basedOn w:val="Normln"/>
    <w:next w:val="Normln"/>
    <w:qFormat/>
    <w:rsid w:val="00E01E87"/>
    <w:pPr>
      <w:keepNext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pct95" w:color="auto" w:fill="FFFFFF"/>
      <w:spacing w:before="120"/>
      <w:jc w:val="center"/>
      <w:outlineLvl w:val="0"/>
    </w:pPr>
    <w:rPr>
      <w:b/>
      <w:sz w:val="24"/>
      <w:u w:val="single"/>
    </w:rPr>
  </w:style>
  <w:style w:type="paragraph" w:styleId="Nadpis2">
    <w:name w:val="heading 2"/>
    <w:basedOn w:val="Normln"/>
    <w:next w:val="Normln"/>
    <w:qFormat/>
    <w:rsid w:val="00E01E87"/>
    <w:pPr>
      <w:keepNext/>
      <w:spacing w:before="120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E01E87"/>
    <w:pPr>
      <w:keepNext/>
      <w:jc w:val="center"/>
      <w:outlineLvl w:val="2"/>
    </w:pPr>
    <w:rPr>
      <w:b/>
      <w:sz w:val="32"/>
      <w:u w:val="single"/>
    </w:rPr>
  </w:style>
  <w:style w:type="paragraph" w:styleId="Nadpis4">
    <w:name w:val="heading 4"/>
    <w:basedOn w:val="Normln"/>
    <w:next w:val="Normln"/>
    <w:qFormat/>
    <w:rsid w:val="00E01E87"/>
    <w:pPr>
      <w:keepNext/>
      <w:ind w:left="2835" w:hanging="2126"/>
      <w:outlineLvl w:val="3"/>
    </w:pPr>
    <w:rPr>
      <w:b/>
    </w:rPr>
  </w:style>
  <w:style w:type="paragraph" w:styleId="Nadpis5">
    <w:name w:val="heading 5"/>
    <w:basedOn w:val="Normln"/>
    <w:next w:val="Normln"/>
    <w:qFormat/>
    <w:rsid w:val="00E01E87"/>
    <w:pPr>
      <w:keepNext/>
      <w:jc w:val="center"/>
      <w:outlineLvl w:val="4"/>
    </w:pPr>
    <w:rPr>
      <w:b/>
      <w:sz w:val="44"/>
    </w:rPr>
  </w:style>
  <w:style w:type="paragraph" w:styleId="Nadpis6">
    <w:name w:val="heading 6"/>
    <w:basedOn w:val="Normln"/>
    <w:next w:val="Normln"/>
    <w:qFormat/>
    <w:rsid w:val="00E01E87"/>
    <w:pPr>
      <w:keepNext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01E87"/>
    <w:pPr>
      <w:keepNext/>
      <w:outlineLvl w:val="6"/>
    </w:pPr>
    <w:rPr>
      <w:sz w:val="28"/>
    </w:rPr>
  </w:style>
  <w:style w:type="paragraph" w:styleId="Nadpis8">
    <w:name w:val="heading 8"/>
    <w:basedOn w:val="Normln"/>
    <w:next w:val="Normln"/>
    <w:qFormat/>
    <w:rsid w:val="00E01E87"/>
    <w:pPr>
      <w:keepNext/>
      <w:outlineLvl w:val="7"/>
    </w:pPr>
    <w:rPr>
      <w:b/>
      <w:sz w:val="24"/>
    </w:rPr>
  </w:style>
  <w:style w:type="paragraph" w:styleId="Nadpis9">
    <w:name w:val="heading 9"/>
    <w:basedOn w:val="Normln"/>
    <w:next w:val="Normln"/>
    <w:qFormat/>
    <w:rsid w:val="00E01E87"/>
    <w:pPr>
      <w:keepNext/>
      <w:ind w:firstLine="709"/>
      <w:outlineLvl w:val="8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E01E87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semiHidden/>
    <w:rsid w:val="00E01E87"/>
    <w:pPr>
      <w:spacing w:after="120"/>
    </w:pPr>
  </w:style>
  <w:style w:type="paragraph" w:styleId="Zpat">
    <w:name w:val="footer"/>
    <w:basedOn w:val="Normln"/>
    <w:semiHidden/>
    <w:rsid w:val="00E01E8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E01E87"/>
  </w:style>
  <w:style w:type="paragraph" w:styleId="Titulek">
    <w:name w:val="caption"/>
    <w:basedOn w:val="Normln"/>
    <w:next w:val="Normln"/>
    <w:qFormat/>
    <w:rsid w:val="00E01E87"/>
    <w:pPr>
      <w:ind w:right="4110"/>
      <w:jc w:val="center"/>
    </w:pPr>
    <w:rPr>
      <w:rFonts w:ascii="Metrostyle" w:hAnsi="Metrostyle"/>
      <w:b/>
      <w:color w:val="808080"/>
    </w:rPr>
  </w:style>
  <w:style w:type="paragraph" w:styleId="Zkladntextodsazen">
    <w:name w:val="Body Text Indent"/>
    <w:basedOn w:val="Normln"/>
    <w:semiHidden/>
    <w:rsid w:val="00E01E87"/>
    <w:pPr>
      <w:spacing w:before="120"/>
    </w:pPr>
    <w:rPr>
      <w:i/>
    </w:rPr>
  </w:style>
  <w:style w:type="paragraph" w:styleId="Zkladntext3">
    <w:name w:val="Body Text 3"/>
    <w:basedOn w:val="Normln"/>
    <w:link w:val="Zkladntext3Char"/>
    <w:semiHidden/>
    <w:rsid w:val="00E01E87"/>
    <w:pPr>
      <w:spacing w:before="120"/>
    </w:pPr>
  </w:style>
  <w:style w:type="paragraph" w:styleId="Zkladntextodsazen2">
    <w:name w:val="Body Text Indent 2"/>
    <w:basedOn w:val="Normln"/>
    <w:semiHidden/>
    <w:rsid w:val="00E01E87"/>
    <w:pPr>
      <w:spacing w:before="120"/>
      <w:ind w:firstLine="705"/>
    </w:pPr>
  </w:style>
  <w:style w:type="paragraph" w:styleId="Zkladntextodsazen3">
    <w:name w:val="Body Text Indent 3"/>
    <w:basedOn w:val="Normln"/>
    <w:link w:val="Zkladntextodsazen3Char"/>
    <w:semiHidden/>
    <w:rsid w:val="00E01E87"/>
    <w:pPr>
      <w:spacing w:before="120"/>
      <w:ind w:firstLine="709"/>
    </w:pPr>
  </w:style>
  <w:style w:type="paragraph" w:styleId="Rozloendokumentu">
    <w:name w:val="Document Map"/>
    <w:basedOn w:val="Normln"/>
    <w:semiHidden/>
    <w:rsid w:val="00E01E87"/>
    <w:pPr>
      <w:shd w:val="clear" w:color="auto" w:fill="000080"/>
    </w:pPr>
    <w:rPr>
      <w:rFonts w:ascii="Tahoma" w:hAnsi="Tahoma"/>
    </w:rPr>
  </w:style>
  <w:style w:type="paragraph" w:styleId="Zkladntext2">
    <w:name w:val="Body Text 2"/>
    <w:basedOn w:val="Normln"/>
    <w:semiHidden/>
    <w:rsid w:val="00E01E87"/>
    <w:rPr>
      <w:rFonts w:ascii="Courier New" w:hAnsi="Courier New"/>
      <w:sz w:val="24"/>
    </w:rPr>
  </w:style>
  <w:style w:type="paragraph" w:styleId="Nzev">
    <w:name w:val="Title"/>
    <w:basedOn w:val="Normln"/>
    <w:qFormat/>
    <w:rsid w:val="00E01E87"/>
    <w:pPr>
      <w:jc w:val="center"/>
    </w:pPr>
    <w:rPr>
      <w:b/>
      <w:sz w:val="28"/>
    </w:rPr>
  </w:style>
  <w:style w:type="paragraph" w:styleId="Seznam">
    <w:name w:val="List"/>
    <w:basedOn w:val="Normln"/>
    <w:semiHidden/>
    <w:rsid w:val="00E01E87"/>
    <w:pPr>
      <w:ind w:left="283" w:hanging="283"/>
    </w:pPr>
  </w:style>
  <w:style w:type="paragraph" w:styleId="Seznam2">
    <w:name w:val="List 2"/>
    <w:basedOn w:val="Normln"/>
    <w:semiHidden/>
    <w:rsid w:val="00E01E87"/>
    <w:pPr>
      <w:ind w:left="566" w:hanging="283"/>
    </w:pPr>
  </w:style>
  <w:style w:type="paragraph" w:styleId="Seznamsodrkami2">
    <w:name w:val="List Bullet 2"/>
    <w:basedOn w:val="Normln"/>
    <w:autoRedefine/>
    <w:semiHidden/>
    <w:rsid w:val="00E01E87"/>
    <w:pPr>
      <w:numPr>
        <w:numId w:val="3"/>
      </w:numPr>
    </w:pPr>
  </w:style>
  <w:style w:type="paragraph" w:styleId="Pokraovnseznamu">
    <w:name w:val="List Continue"/>
    <w:basedOn w:val="Normln"/>
    <w:semiHidden/>
    <w:rsid w:val="00E01E87"/>
    <w:pPr>
      <w:spacing w:after="120"/>
      <w:ind w:left="283"/>
    </w:pPr>
  </w:style>
  <w:style w:type="character" w:customStyle="1" w:styleId="Zkladntext3Char">
    <w:name w:val="Základní text 3 Char"/>
    <w:basedOn w:val="Standardnpsmoodstavce"/>
    <w:link w:val="Zkladntext3"/>
    <w:semiHidden/>
    <w:rsid w:val="0003543D"/>
  </w:style>
  <w:style w:type="table" w:styleId="Mkatabulky">
    <w:name w:val="Table Grid"/>
    <w:basedOn w:val="Normlntabulka"/>
    <w:uiPriority w:val="59"/>
    <w:rsid w:val="002F3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Char">
    <w:name w:val="Základní text Char"/>
    <w:basedOn w:val="Standardnpsmoodstavce"/>
    <w:link w:val="Zkladntext"/>
    <w:semiHidden/>
    <w:rsid w:val="006A5F4A"/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9913B2"/>
  </w:style>
  <w:style w:type="paragraph" w:styleId="Odstavecseseznamem">
    <w:name w:val="List Paragraph"/>
    <w:basedOn w:val="Normln"/>
    <w:uiPriority w:val="34"/>
    <w:qFormat/>
    <w:rsid w:val="00333364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15035B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03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03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1E9D8-7490-438E-8299-CFF1F30D6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4487</Words>
  <Characters>26478</Characters>
  <Application>Microsoft Office Word</Application>
  <DocSecurity>0</DocSecurity>
  <Lines>220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Schmalhofer</Company>
  <LinksUpToDate>false</LinksUpToDate>
  <CharactersWithSpaces>30904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Marek Nos</dc:creator>
  <cp:lastModifiedBy>Türk Tomáš</cp:lastModifiedBy>
  <cp:revision>6</cp:revision>
  <cp:lastPrinted>2014-06-26T10:09:00Z</cp:lastPrinted>
  <dcterms:created xsi:type="dcterms:W3CDTF">2014-06-25T13:09:00Z</dcterms:created>
  <dcterms:modified xsi:type="dcterms:W3CDTF">2014-06-30T07:32:00Z</dcterms:modified>
</cp:coreProperties>
</file>